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Eireunaviivaa"/>
        <w:tblW w:w="9639" w:type="dxa"/>
        <w:tblLook w:val="04A0" w:firstRow="1" w:lastRow="0" w:firstColumn="1" w:lastColumn="0" w:noHBand="0" w:noVBand="1"/>
      </w:tblPr>
      <w:tblGrid>
        <w:gridCol w:w="9639"/>
      </w:tblGrid>
      <w:tr w:rsidR="00FC79CD" w:rsidRPr="007E56A1" w14:paraId="375A79EC" w14:textId="77777777" w:rsidTr="00FC79CD">
        <w:trPr>
          <w:trHeight w:hRule="exact" w:val="4252"/>
        </w:trPr>
        <w:tc>
          <w:tcPr>
            <w:tcW w:w="9639" w:type="dxa"/>
            <w:vAlign w:val="bottom"/>
          </w:tcPr>
          <w:p w14:paraId="3DEC8FEE" w14:textId="77777777" w:rsidR="00FC79CD" w:rsidRPr="007E56A1" w:rsidRDefault="00FC79CD" w:rsidP="00A8423E">
            <w:pPr>
              <w:jc w:val="right"/>
              <w:rPr>
                <w:rFonts w:asciiTheme="majorHAnsi" w:hAnsiTheme="majorHAnsi" w:cstheme="majorHAnsi"/>
              </w:rPr>
            </w:pPr>
            <w:bookmarkStart w:id="0" w:name="_Toc354341435"/>
            <w:bookmarkStart w:id="1" w:name="_Toc510593824"/>
          </w:p>
        </w:tc>
      </w:tr>
      <w:tr w:rsidR="00FC79CD" w:rsidRPr="007E56A1" w14:paraId="2D038B81" w14:textId="77777777" w:rsidTr="00AA6D43">
        <w:trPr>
          <w:trHeight w:hRule="exact" w:val="1557"/>
        </w:trPr>
        <w:tc>
          <w:tcPr>
            <w:tcW w:w="9639" w:type="dxa"/>
            <w:vAlign w:val="bottom"/>
          </w:tcPr>
          <w:p w14:paraId="2504321F" w14:textId="77777777" w:rsidR="00AA6D43" w:rsidRPr="007E56A1" w:rsidRDefault="001B0B9D" w:rsidP="00A8423E">
            <w:pPr>
              <w:rPr>
                <w:rFonts w:asciiTheme="majorHAnsi" w:hAnsiTheme="majorHAnsi" w:cstheme="majorHAnsi"/>
                <w:sz w:val="36"/>
                <w:szCs w:val="36"/>
              </w:rPr>
            </w:pPr>
            <w:sdt>
              <w:sdtPr>
                <w:rPr>
                  <w:rFonts w:asciiTheme="majorHAnsi" w:hAnsiTheme="majorHAnsi" w:cstheme="majorHAnsi"/>
                  <w:sz w:val="36"/>
                  <w:szCs w:val="36"/>
                </w:rPr>
                <w:alias w:val="Otsikko"/>
                <w:tag w:val=""/>
                <w:id w:val="-48296175"/>
                <w:placeholder>
                  <w:docPart w:val="FF06968F49D4403EBE2C9E9B1AE8FF68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404E1F" w:rsidRPr="00404E1F">
                  <w:rPr>
                    <w:rFonts w:asciiTheme="majorHAnsi" w:hAnsiTheme="majorHAnsi" w:cstheme="majorHAnsi"/>
                    <w:sz w:val="36"/>
                    <w:szCs w:val="36"/>
                  </w:rPr>
                  <w:t>Rajat</w:t>
                </w:r>
                <w:r w:rsidR="00404E1F">
                  <w:rPr>
                    <w:rFonts w:asciiTheme="majorHAnsi" w:hAnsiTheme="majorHAnsi" w:cstheme="majorHAnsi"/>
                    <w:sz w:val="36"/>
                    <w:szCs w:val="36"/>
                  </w:rPr>
                  <w:t xml:space="preserve"> ylittävän reseptin Me</w:t>
                </w:r>
                <w:r w:rsidR="00404E1F" w:rsidRPr="00404E1F">
                  <w:rPr>
                    <w:rFonts w:asciiTheme="majorHAnsi" w:hAnsiTheme="majorHAnsi" w:cstheme="majorHAnsi"/>
                    <w:sz w:val="36"/>
                    <w:szCs w:val="36"/>
                  </w:rPr>
                  <w:t>dical records -sanomat</w:t>
                </w:r>
              </w:sdtContent>
            </w:sdt>
          </w:p>
        </w:tc>
      </w:tr>
      <w:tr w:rsidR="00FC79CD" w:rsidRPr="007E56A1" w14:paraId="674D2179" w14:textId="77777777" w:rsidTr="00FC79CD">
        <w:trPr>
          <w:trHeight w:hRule="exact" w:val="363"/>
        </w:trPr>
        <w:tc>
          <w:tcPr>
            <w:tcW w:w="9639" w:type="dxa"/>
            <w:vAlign w:val="bottom"/>
          </w:tcPr>
          <w:p w14:paraId="7C0BAF33" w14:textId="77777777" w:rsidR="00FC79CD" w:rsidRPr="007E56A1" w:rsidRDefault="00FC79CD" w:rsidP="00A8423E">
            <w:pPr>
              <w:rPr>
                <w:rFonts w:asciiTheme="majorHAnsi" w:hAnsiTheme="majorHAnsi" w:cstheme="majorHAnsi"/>
              </w:rPr>
            </w:pPr>
          </w:p>
        </w:tc>
      </w:tr>
      <w:tr w:rsidR="00FC79CD" w:rsidRPr="007E56A1" w14:paraId="3F7443EA" w14:textId="77777777" w:rsidTr="00FC79CD">
        <w:trPr>
          <w:trHeight w:hRule="exact" w:val="624"/>
        </w:trPr>
        <w:tc>
          <w:tcPr>
            <w:tcW w:w="9639" w:type="dxa"/>
            <w:vAlign w:val="bottom"/>
          </w:tcPr>
          <w:p w14:paraId="150A192B" w14:textId="77777777" w:rsidR="00FC79CD" w:rsidRPr="007E56A1" w:rsidRDefault="00FC79CD" w:rsidP="00A8423E">
            <w:pPr>
              <w:rPr>
                <w:rFonts w:asciiTheme="majorHAnsi" w:hAnsiTheme="majorHAnsi" w:cstheme="majorHAnsi"/>
              </w:rPr>
            </w:pPr>
          </w:p>
        </w:tc>
      </w:tr>
      <w:tr w:rsidR="00FC79CD" w:rsidRPr="007E56A1" w14:paraId="3D860172" w14:textId="77777777" w:rsidTr="00FC79CD">
        <w:trPr>
          <w:trHeight w:val="1452"/>
        </w:trPr>
        <w:tc>
          <w:tcPr>
            <w:tcW w:w="9639" w:type="dxa"/>
          </w:tcPr>
          <w:p w14:paraId="6A5E31CF" w14:textId="37C5F37B" w:rsidR="00FC79CD" w:rsidRPr="007E56A1" w:rsidRDefault="00325ABD" w:rsidP="00FC79CD">
            <w:pPr>
              <w:rPr>
                <w:rFonts w:asciiTheme="majorHAnsi" w:hAnsiTheme="majorHAnsi" w:cstheme="majorHAnsi"/>
              </w:rPr>
            </w:pPr>
            <w:ins w:id="2" w:author="Sinkkonen Anne" w:date="2019-11-21T12:55:00Z">
              <w:r>
                <w:t>21</w:t>
              </w:r>
            </w:ins>
            <w:del w:id="3" w:author="Sinkkonen Anne" w:date="2019-10-23T17:45:00Z">
              <w:r w:rsidR="00404E1F" w:rsidDel="004112E4">
                <w:delText>12</w:delText>
              </w:r>
            </w:del>
            <w:r w:rsidR="00404E1F">
              <w:t>.</w:t>
            </w:r>
            <w:ins w:id="4" w:author="Sinkkonen Anne" w:date="2019-10-23T17:45:00Z">
              <w:r w:rsidR="00D003E1">
                <w:t>1</w:t>
              </w:r>
            </w:ins>
            <w:ins w:id="5" w:author="Sinkkonen Anne" w:date="2019-11-08T08:05:00Z">
              <w:r w:rsidR="00D003E1">
                <w:t>1</w:t>
              </w:r>
            </w:ins>
            <w:del w:id="6" w:author="Sinkkonen Anne" w:date="2019-10-23T17:45:00Z">
              <w:r w:rsidR="00404E1F" w:rsidDel="004112E4">
                <w:delText>9</w:delText>
              </w:r>
            </w:del>
            <w:r w:rsidR="00404E1F">
              <w:t>.201</w:t>
            </w:r>
            <w:ins w:id="7" w:author="Sinkkonen Anne" w:date="2019-10-23T17:44:00Z">
              <w:r w:rsidR="004112E4">
                <w:t>9</w:t>
              </w:r>
            </w:ins>
            <w:del w:id="8" w:author="Sinkkonen Anne" w:date="2019-10-23T17:44:00Z">
              <w:r w:rsidR="00404E1F" w:rsidDel="004112E4">
                <w:delText>8</w:delText>
              </w:r>
            </w:del>
            <w:r w:rsidR="00404E1F" w:rsidRPr="007037E4">
              <w:t xml:space="preserve"> v1.</w:t>
            </w:r>
            <w:ins w:id="9" w:author="Sinkkonen Anne" w:date="2019-10-23T17:46:00Z">
              <w:r w:rsidR="004112E4">
                <w:t>3</w:t>
              </w:r>
            </w:ins>
            <w:del w:id="10" w:author="Sinkkonen Anne" w:date="2019-10-23T17:46:00Z">
              <w:r w:rsidR="004112E4" w:rsidDel="004112E4">
                <w:delText>2</w:delText>
              </w:r>
            </w:del>
          </w:p>
          <w:p w14:paraId="3AA9CF2E" w14:textId="5019FBBC" w:rsidR="00FC79CD" w:rsidRDefault="00404E1F" w:rsidP="00FC79CD">
            <w:pPr>
              <w:rPr>
                <w:rFonts w:asciiTheme="majorHAnsi" w:hAnsiTheme="majorHAnsi" w:cstheme="majorHAnsi"/>
              </w:rPr>
            </w:pPr>
            <w:r w:rsidRPr="009F5B13">
              <w:t>OID: 1.2.246.777.11.</w:t>
            </w:r>
            <w:ins w:id="11" w:author="Sinkkonen Anne" w:date="2019-10-23T17:45:00Z">
              <w:r w:rsidR="004112E4">
                <w:t xml:space="preserve"> </w:t>
              </w:r>
              <w:r w:rsidR="004112E4" w:rsidRPr="004112E4">
                <w:t>2019.12</w:t>
              </w:r>
            </w:ins>
            <w:commentRangeStart w:id="12"/>
            <w:del w:id="13" w:author="Sinkkonen Anne" w:date="2019-10-23T17:45:00Z">
              <w:r w:rsidRPr="009F5B13" w:rsidDel="004112E4">
                <w:delText>2018.</w:delText>
              </w:r>
              <w:r w:rsidDel="004112E4">
                <w:delText>10</w:delText>
              </w:r>
              <w:commentRangeEnd w:id="12"/>
              <w:r w:rsidR="007A094D" w:rsidDel="004112E4">
                <w:rPr>
                  <w:rStyle w:val="Kommentinviite"/>
                  <w:noProof w:val="0"/>
                </w:rPr>
                <w:commentReference w:id="12"/>
              </w:r>
            </w:del>
          </w:p>
          <w:p w14:paraId="1F7DF0A7" w14:textId="77777777" w:rsidR="00FC79CD" w:rsidRPr="007E56A1" w:rsidRDefault="00FC79CD" w:rsidP="00FC79CD">
            <w:pPr>
              <w:rPr>
                <w:rFonts w:asciiTheme="majorHAnsi" w:hAnsiTheme="majorHAnsi" w:cstheme="majorHAnsi"/>
              </w:rPr>
            </w:pPr>
          </w:p>
        </w:tc>
      </w:tr>
    </w:tbl>
    <w:p w14:paraId="58F256E4" w14:textId="77777777" w:rsidR="007D7122" w:rsidRDefault="007D7122"/>
    <w:p w14:paraId="63FC58EB" w14:textId="77777777" w:rsidR="007D7122" w:rsidRDefault="007D7122">
      <w:r>
        <w:br w:type="page"/>
      </w:r>
    </w:p>
    <w:p w14:paraId="62EC2562" w14:textId="77777777" w:rsidR="007D7122" w:rsidRPr="007D7122" w:rsidRDefault="007D7122" w:rsidP="007D7122">
      <w:pPr>
        <w:keepNext/>
        <w:spacing w:after="220"/>
        <w:contextualSpacing/>
        <w:rPr>
          <w:rFonts w:asciiTheme="majorHAnsi" w:hAnsiTheme="majorHAnsi" w:cstheme="majorHAnsi"/>
          <w:sz w:val="36"/>
          <w:szCs w:val="52"/>
        </w:rPr>
      </w:pPr>
      <w:bookmarkStart w:id="14" w:name="_Toc516564029"/>
      <w:r w:rsidRPr="007D7122">
        <w:rPr>
          <w:rFonts w:asciiTheme="majorHAnsi" w:hAnsiTheme="majorHAnsi" w:cstheme="majorHAnsi"/>
          <w:sz w:val="36"/>
          <w:szCs w:val="52"/>
        </w:rPr>
        <w:lastRenderedPageBreak/>
        <w:t>Muutoshistoria</w:t>
      </w:r>
      <w:bookmarkEnd w:id="14"/>
    </w:p>
    <w:tbl>
      <w:tblPr>
        <w:tblStyle w:val="Kantataulukko1"/>
        <w:tblW w:w="5000" w:type="pct"/>
        <w:tblLayout w:type="fixed"/>
        <w:tblLook w:val="04A0" w:firstRow="1" w:lastRow="0" w:firstColumn="1" w:lastColumn="0" w:noHBand="0" w:noVBand="1"/>
      </w:tblPr>
      <w:tblGrid>
        <w:gridCol w:w="849"/>
        <w:gridCol w:w="5525"/>
        <w:gridCol w:w="1983"/>
        <w:gridCol w:w="1271"/>
      </w:tblGrid>
      <w:tr w:rsidR="007D7122" w:rsidRPr="007D7122" w14:paraId="178A68D2" w14:textId="77777777" w:rsidTr="00D43F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69"/>
        </w:trPr>
        <w:tc>
          <w:tcPr>
            <w:tcW w:w="441" w:type="pct"/>
          </w:tcPr>
          <w:p w14:paraId="1862FDAA" w14:textId="77777777" w:rsidR="007D7122" w:rsidRPr="007D7122" w:rsidRDefault="007D7122" w:rsidP="007D7122">
            <w:pPr>
              <w:rPr>
                <w:sz w:val="18"/>
                <w:szCs w:val="18"/>
              </w:rPr>
            </w:pPr>
            <w:r w:rsidRPr="007D7122">
              <w:rPr>
                <w:sz w:val="18"/>
                <w:szCs w:val="18"/>
              </w:rPr>
              <w:t>Versio</w:t>
            </w:r>
          </w:p>
        </w:tc>
        <w:tc>
          <w:tcPr>
            <w:tcW w:w="2869" w:type="pct"/>
          </w:tcPr>
          <w:p w14:paraId="28AA2D2A" w14:textId="77777777" w:rsidR="007D7122" w:rsidRPr="007D7122" w:rsidRDefault="007D7122" w:rsidP="007D7122">
            <w:pPr>
              <w:rPr>
                <w:sz w:val="18"/>
                <w:szCs w:val="18"/>
              </w:rPr>
            </w:pPr>
            <w:r w:rsidRPr="007D7122">
              <w:rPr>
                <w:sz w:val="18"/>
                <w:szCs w:val="18"/>
              </w:rPr>
              <w:t>Muutos</w:t>
            </w:r>
          </w:p>
        </w:tc>
        <w:tc>
          <w:tcPr>
            <w:tcW w:w="1030" w:type="pct"/>
          </w:tcPr>
          <w:p w14:paraId="239365E6" w14:textId="77777777" w:rsidR="007D7122" w:rsidRPr="007D7122" w:rsidRDefault="007D7122" w:rsidP="007D7122">
            <w:pPr>
              <w:rPr>
                <w:sz w:val="18"/>
                <w:szCs w:val="18"/>
              </w:rPr>
            </w:pPr>
            <w:r w:rsidRPr="007D7122">
              <w:rPr>
                <w:sz w:val="18"/>
                <w:szCs w:val="18"/>
              </w:rPr>
              <w:t>Tekijä</w:t>
            </w:r>
          </w:p>
        </w:tc>
        <w:tc>
          <w:tcPr>
            <w:tcW w:w="660" w:type="pct"/>
          </w:tcPr>
          <w:p w14:paraId="68B8E086" w14:textId="77777777" w:rsidR="007D7122" w:rsidRPr="007D7122" w:rsidRDefault="007D7122" w:rsidP="007D7122">
            <w:pPr>
              <w:rPr>
                <w:sz w:val="18"/>
                <w:szCs w:val="18"/>
              </w:rPr>
            </w:pPr>
            <w:r w:rsidRPr="007D7122">
              <w:rPr>
                <w:sz w:val="18"/>
                <w:szCs w:val="18"/>
              </w:rPr>
              <w:t>PVM</w:t>
            </w:r>
          </w:p>
        </w:tc>
      </w:tr>
      <w:tr w:rsidR="00D43F78" w:rsidRPr="007D7122" w14:paraId="21AC0E4C" w14:textId="77777777" w:rsidTr="00D43F78">
        <w:trPr>
          <w:trHeight w:val="340"/>
        </w:trPr>
        <w:tc>
          <w:tcPr>
            <w:tcW w:w="441" w:type="pct"/>
          </w:tcPr>
          <w:p w14:paraId="33E40899" w14:textId="77777777" w:rsidR="00D43F78" w:rsidRPr="00531A4F" w:rsidRDefault="00D43F78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</w:t>
            </w:r>
          </w:p>
        </w:tc>
        <w:tc>
          <w:tcPr>
            <w:tcW w:w="2869" w:type="pct"/>
          </w:tcPr>
          <w:p w14:paraId="4E2A93EC" w14:textId="77777777" w:rsidR="00D43F78" w:rsidRPr="00524FD9" w:rsidRDefault="00D43F78" w:rsidP="00D43F78">
            <w:pPr>
              <w:rPr>
                <w:sz w:val="18"/>
                <w:szCs w:val="18"/>
              </w:rPr>
            </w:pPr>
            <w:r w:rsidRPr="00524FD9">
              <w:rPr>
                <w:sz w:val="18"/>
                <w:szCs w:val="18"/>
              </w:rPr>
              <w:t>Ensimmäinen versio kommenteille apteekkijärjestelmätoimittajille.</w:t>
            </w:r>
          </w:p>
        </w:tc>
        <w:tc>
          <w:tcPr>
            <w:tcW w:w="1030" w:type="pct"/>
          </w:tcPr>
          <w:p w14:paraId="5279A35E" w14:textId="77777777" w:rsidR="00D43F78" w:rsidRPr="002F41EE" w:rsidRDefault="00D43F78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Kela</w:t>
            </w:r>
          </w:p>
        </w:tc>
        <w:tc>
          <w:tcPr>
            <w:tcW w:w="660" w:type="pct"/>
          </w:tcPr>
          <w:p w14:paraId="1F7D36CD" w14:textId="77777777" w:rsidR="00D43F78" w:rsidRPr="002F41EE" w:rsidRDefault="00D43F78" w:rsidP="00D43F78">
            <w:pPr>
              <w:rPr>
                <w:sz w:val="18"/>
                <w:szCs w:val="18"/>
              </w:rPr>
            </w:pPr>
            <w:r w:rsidRPr="009F5B13">
              <w:rPr>
                <w:sz w:val="18"/>
                <w:szCs w:val="18"/>
              </w:rPr>
              <w:t>19</w:t>
            </w:r>
            <w:r>
              <w:rPr>
                <w:sz w:val="18"/>
                <w:szCs w:val="18"/>
              </w:rPr>
              <w:t>.1.2018</w:t>
            </w:r>
          </w:p>
        </w:tc>
      </w:tr>
      <w:tr w:rsidR="00D43F78" w:rsidRPr="007D7122" w14:paraId="745151B6" w14:textId="77777777" w:rsidTr="00D43F78">
        <w:trPr>
          <w:trHeight w:val="340"/>
        </w:trPr>
        <w:tc>
          <w:tcPr>
            <w:tcW w:w="441" w:type="pct"/>
          </w:tcPr>
          <w:p w14:paraId="60AD3972" w14:textId="77777777" w:rsidR="00D43F78" w:rsidRDefault="00D43F78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</w:t>
            </w:r>
          </w:p>
        </w:tc>
        <w:tc>
          <w:tcPr>
            <w:tcW w:w="2869" w:type="pct"/>
          </w:tcPr>
          <w:p w14:paraId="7081C153" w14:textId="77777777" w:rsidR="00D43F78" w:rsidRPr="00E00FD3" w:rsidRDefault="00D43F78" w:rsidP="00D43F78">
            <w:pPr>
              <w:rPr>
                <w:sz w:val="18"/>
                <w:szCs w:val="18"/>
              </w:rPr>
            </w:pPr>
            <w:r w:rsidRPr="00E00FD3">
              <w:rPr>
                <w:sz w:val="18"/>
                <w:szCs w:val="18"/>
              </w:rPr>
              <w:t>Tarkennettu ensimmäistä versiota.</w:t>
            </w:r>
          </w:p>
          <w:p w14:paraId="3CE2711B" w14:textId="77777777" w:rsidR="00D43F78" w:rsidRPr="00E00FD3" w:rsidRDefault="00D43F78" w:rsidP="00D43F78">
            <w:pPr>
              <w:rPr>
                <w:sz w:val="18"/>
                <w:szCs w:val="18"/>
              </w:rPr>
            </w:pPr>
          </w:p>
          <w:p w14:paraId="5619FEA3" w14:textId="77777777" w:rsidR="00D43F78" w:rsidRDefault="00D43F78" w:rsidP="00D43F78">
            <w:pPr>
              <w:rPr>
                <w:sz w:val="18"/>
                <w:szCs w:val="18"/>
              </w:rPr>
            </w:pPr>
            <w:r w:rsidRPr="00422C93">
              <w:rPr>
                <w:sz w:val="18"/>
                <w:szCs w:val="18"/>
              </w:rPr>
              <w:t>Lisätty interaktioon RCMR_IN300032FI01 mahdollisen ulkomailta palautuvan varoitusviestin välittäminen asiakirjan ohessa.</w:t>
            </w:r>
          </w:p>
          <w:p w14:paraId="3E4A8749" w14:textId="77777777" w:rsidR="00D43F78" w:rsidRDefault="00D43F78" w:rsidP="00D43F78">
            <w:pPr>
              <w:rPr>
                <w:sz w:val="18"/>
                <w:szCs w:val="18"/>
              </w:rPr>
            </w:pPr>
          </w:p>
          <w:p w14:paraId="4C34CDB7" w14:textId="77777777" w:rsidR="00D43F78" w:rsidRPr="00422C93" w:rsidRDefault="00D43F78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Versio HL7-kommenttikierrokselle.</w:t>
            </w:r>
          </w:p>
        </w:tc>
        <w:tc>
          <w:tcPr>
            <w:tcW w:w="1030" w:type="pct"/>
          </w:tcPr>
          <w:p w14:paraId="20C4C94A" w14:textId="77777777" w:rsidR="00D43F78" w:rsidRPr="002F41EE" w:rsidRDefault="00D43F78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Kela</w:t>
            </w:r>
          </w:p>
        </w:tc>
        <w:tc>
          <w:tcPr>
            <w:tcW w:w="660" w:type="pct"/>
          </w:tcPr>
          <w:p w14:paraId="386ACD43" w14:textId="77777777" w:rsidR="00D43F78" w:rsidRDefault="00D43F78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8.3.2018</w:t>
            </w:r>
          </w:p>
        </w:tc>
      </w:tr>
      <w:tr w:rsidR="00D43F78" w:rsidRPr="007D7122" w14:paraId="6806C55E" w14:textId="77777777" w:rsidTr="00D43F78">
        <w:trPr>
          <w:trHeight w:val="340"/>
        </w:trPr>
        <w:tc>
          <w:tcPr>
            <w:tcW w:w="441" w:type="pct"/>
          </w:tcPr>
          <w:p w14:paraId="6EB8B32B" w14:textId="77777777" w:rsidR="00D43F78" w:rsidRDefault="00D43F78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2869" w:type="pct"/>
          </w:tcPr>
          <w:p w14:paraId="3EBE62CB" w14:textId="77777777" w:rsidR="00D43F78" w:rsidRPr="00524FD9" w:rsidRDefault="00D43F78" w:rsidP="00D43F78">
            <w:pPr>
              <w:rPr>
                <w:sz w:val="18"/>
                <w:szCs w:val="18"/>
              </w:rPr>
            </w:pPr>
            <w:r w:rsidRPr="00524FD9">
              <w:rPr>
                <w:sz w:val="18"/>
                <w:szCs w:val="18"/>
              </w:rPr>
              <w:t>Ensimmäinen julkaistava versio.</w:t>
            </w:r>
          </w:p>
          <w:p w14:paraId="28E0EE6C" w14:textId="77777777" w:rsidR="00D43F78" w:rsidRPr="00524FD9" w:rsidRDefault="00D43F78" w:rsidP="00D43F78">
            <w:pPr>
              <w:rPr>
                <w:sz w:val="18"/>
                <w:szCs w:val="18"/>
              </w:rPr>
            </w:pPr>
          </w:p>
          <w:p w14:paraId="5827758E" w14:textId="77777777" w:rsidR="00D43F78" w:rsidRPr="00341FC4" w:rsidRDefault="00D43F78" w:rsidP="00D43F78">
            <w:pPr>
              <w:rPr>
                <w:sz w:val="18"/>
                <w:szCs w:val="18"/>
              </w:rPr>
            </w:pPr>
            <w:r w:rsidRPr="00341FC4">
              <w:rPr>
                <w:sz w:val="18"/>
                <w:szCs w:val="18"/>
              </w:rPr>
              <w:t>Lisätty käytettävissä oleviin kyselyparametreihin</w:t>
            </w:r>
            <w:r>
              <w:rPr>
                <w:sz w:val="18"/>
                <w:szCs w:val="18"/>
              </w:rPr>
              <w:t xml:space="preserve"> lukuun 8.1.1</w:t>
            </w:r>
            <w:r w:rsidRPr="00341FC4">
              <w:rPr>
                <w:sz w:val="18"/>
                <w:szCs w:val="18"/>
              </w:rPr>
              <w:t xml:space="preserve"> vapaaehtoiseksi kyselyparametriksi ClinicalDocument.code (Reseptisanoman tyyppi).</w:t>
            </w:r>
          </w:p>
        </w:tc>
        <w:tc>
          <w:tcPr>
            <w:tcW w:w="1030" w:type="pct"/>
          </w:tcPr>
          <w:p w14:paraId="7CD5BDFF" w14:textId="77777777" w:rsidR="00D43F78" w:rsidRPr="00341FC4" w:rsidRDefault="00D43F78" w:rsidP="00D43F78">
            <w:pPr>
              <w:rPr>
                <w:sz w:val="18"/>
                <w:szCs w:val="18"/>
              </w:rPr>
            </w:pPr>
            <w:r w:rsidRPr="00341FC4">
              <w:rPr>
                <w:sz w:val="18"/>
                <w:szCs w:val="18"/>
              </w:rPr>
              <w:t>Kela</w:t>
            </w:r>
          </w:p>
        </w:tc>
        <w:tc>
          <w:tcPr>
            <w:tcW w:w="660" w:type="pct"/>
          </w:tcPr>
          <w:p w14:paraId="2EE6D1AE" w14:textId="77777777" w:rsidR="00D43F78" w:rsidRPr="00341FC4" w:rsidRDefault="00D43F78" w:rsidP="00D43F78">
            <w:pPr>
              <w:rPr>
                <w:sz w:val="18"/>
                <w:szCs w:val="18"/>
              </w:rPr>
            </w:pPr>
            <w:r w:rsidRPr="00341FC4">
              <w:rPr>
                <w:sz w:val="18"/>
                <w:szCs w:val="18"/>
              </w:rPr>
              <w:t>7.5.2018</w:t>
            </w:r>
          </w:p>
        </w:tc>
      </w:tr>
      <w:tr w:rsidR="00D43F78" w:rsidRPr="007D7122" w14:paraId="276B3CF0" w14:textId="77777777" w:rsidTr="00D43F78">
        <w:trPr>
          <w:trHeight w:val="340"/>
        </w:trPr>
        <w:tc>
          <w:tcPr>
            <w:tcW w:w="441" w:type="pct"/>
          </w:tcPr>
          <w:p w14:paraId="66CE9A16" w14:textId="77777777" w:rsidR="00D43F78" w:rsidRDefault="00D43F78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2869" w:type="pct"/>
          </w:tcPr>
          <w:p w14:paraId="1EFA3043" w14:textId="77777777" w:rsidR="00D43F78" w:rsidRPr="00524FD9" w:rsidRDefault="00D43F78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Korjattu </w:t>
            </w:r>
            <w:r w:rsidRPr="001E6D71">
              <w:rPr>
                <w:sz w:val="18"/>
                <w:szCs w:val="18"/>
              </w:rPr>
              <w:t>sanomatyypin RCMR_MT</w:t>
            </w:r>
            <w:r>
              <w:rPr>
                <w:sz w:val="18"/>
                <w:szCs w:val="18"/>
              </w:rPr>
              <w:t>300001FI01 hl7fi:</w:t>
            </w:r>
            <w:r w:rsidRPr="00CA4A09">
              <w:rPr>
                <w:sz w:val="18"/>
                <w:szCs w:val="18"/>
              </w:rPr>
              <w:t>localHeaderi</w:t>
            </w:r>
            <w:r>
              <w:rPr>
                <w:sz w:val="18"/>
                <w:szCs w:val="18"/>
              </w:rPr>
              <w:t>n neRep-elementtiin</w:t>
            </w:r>
            <w:r w:rsidRPr="00524FD9">
              <w:rPr>
                <w:sz w:val="18"/>
                <w:szCs w:val="18"/>
              </w:rPr>
              <w:t xml:space="preserve"> aiemmin virheellisesti määritelty oletusarvo 'false' -&gt; 'true'</w:t>
            </w:r>
            <w:r>
              <w:rPr>
                <w:sz w:val="18"/>
                <w:szCs w:val="18"/>
              </w:rPr>
              <w:t xml:space="preserve"> (Rajat ylittävässä reseptissä ei tueta reseptin uusimista, kuten elementin selitteessä oli/on kirjoitettu)</w:t>
            </w:r>
            <w:r w:rsidRPr="00524FD9">
              <w:rPr>
                <w:sz w:val="18"/>
                <w:szCs w:val="18"/>
              </w:rPr>
              <w:t>.</w:t>
            </w:r>
          </w:p>
        </w:tc>
        <w:tc>
          <w:tcPr>
            <w:tcW w:w="1030" w:type="pct"/>
          </w:tcPr>
          <w:p w14:paraId="7F1A2DE3" w14:textId="77777777" w:rsidR="00D43F78" w:rsidRPr="00524FD9" w:rsidRDefault="00D43F78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Kela</w:t>
            </w:r>
          </w:p>
        </w:tc>
        <w:tc>
          <w:tcPr>
            <w:tcW w:w="660" w:type="pct"/>
          </w:tcPr>
          <w:p w14:paraId="2A5F5C78" w14:textId="77777777" w:rsidR="00D43F78" w:rsidRPr="00524FD9" w:rsidRDefault="00D43F78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22.5.2018</w:t>
            </w:r>
          </w:p>
        </w:tc>
      </w:tr>
      <w:tr w:rsidR="00D43F78" w:rsidRPr="007D7122" w14:paraId="502F5E61" w14:textId="77777777" w:rsidTr="00D43F78">
        <w:trPr>
          <w:trHeight w:val="340"/>
        </w:trPr>
        <w:tc>
          <w:tcPr>
            <w:tcW w:w="441" w:type="pct"/>
          </w:tcPr>
          <w:p w14:paraId="580D98C1" w14:textId="77777777" w:rsidR="00D43F78" w:rsidRDefault="00D43F78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2869" w:type="pct"/>
          </w:tcPr>
          <w:p w14:paraId="1CAA0E97" w14:textId="77777777" w:rsidR="00D43F78" w:rsidRPr="00DA6C8C" w:rsidRDefault="00D43F78" w:rsidP="00D43F78">
            <w:pPr>
              <w:rPr>
                <w:sz w:val="18"/>
                <w:szCs w:val="18"/>
              </w:rPr>
            </w:pPr>
            <w:r w:rsidRPr="00DA6C8C">
              <w:rPr>
                <w:sz w:val="18"/>
                <w:szCs w:val="18"/>
              </w:rPr>
              <w:t xml:space="preserve">Lisätty </w:t>
            </w:r>
            <w:r>
              <w:rPr>
                <w:sz w:val="18"/>
                <w:szCs w:val="18"/>
              </w:rPr>
              <w:t xml:space="preserve">lukuun 8.1.1 kuvailutietojen haun </w:t>
            </w:r>
            <w:r w:rsidRPr="00DA6C8C">
              <w:rPr>
                <w:sz w:val="18"/>
                <w:szCs w:val="18"/>
              </w:rPr>
              <w:t>Patie</w:t>
            </w:r>
            <w:r w:rsidRPr="009F5B13">
              <w:rPr>
                <w:sz w:val="18"/>
                <w:szCs w:val="18"/>
              </w:rPr>
              <w:t>nt.id-kyselyparame</w:t>
            </w:r>
            <w:r>
              <w:rPr>
                <w:sz w:val="18"/>
                <w:szCs w:val="18"/>
              </w:rPr>
              <w:t>trien @root-attribuutille käytettäväksi vakioarvo.</w:t>
            </w:r>
          </w:p>
        </w:tc>
        <w:tc>
          <w:tcPr>
            <w:tcW w:w="1030" w:type="pct"/>
          </w:tcPr>
          <w:p w14:paraId="42FE6E9A" w14:textId="77777777" w:rsidR="00D43F78" w:rsidRPr="00DA6C8C" w:rsidRDefault="00D43F78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Kela</w:t>
            </w:r>
          </w:p>
        </w:tc>
        <w:tc>
          <w:tcPr>
            <w:tcW w:w="660" w:type="pct"/>
          </w:tcPr>
          <w:p w14:paraId="35E5E92E" w14:textId="77777777" w:rsidR="00D43F78" w:rsidRPr="00DA6C8C" w:rsidRDefault="00D43F78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12.9.2018</w:t>
            </w:r>
          </w:p>
        </w:tc>
      </w:tr>
      <w:tr w:rsidR="007A094D" w:rsidRPr="007D7122" w14:paraId="599CA1FF" w14:textId="77777777" w:rsidTr="00D43F78">
        <w:trPr>
          <w:trHeight w:val="340"/>
          <w:ins w:id="15" w:author="Sinkkonen Anne" w:date="2019-10-01T15:16:00Z"/>
        </w:trPr>
        <w:tc>
          <w:tcPr>
            <w:tcW w:w="441" w:type="pct"/>
          </w:tcPr>
          <w:p w14:paraId="444492D1" w14:textId="77777777" w:rsidR="007A094D" w:rsidRDefault="007A094D" w:rsidP="00D43F78">
            <w:pPr>
              <w:rPr>
                <w:ins w:id="16" w:author="Sinkkonen Anne" w:date="2019-10-01T15:16:00Z"/>
                <w:sz w:val="18"/>
                <w:szCs w:val="18"/>
              </w:rPr>
            </w:pPr>
            <w:ins w:id="17" w:author="Sinkkonen Anne" w:date="2019-10-01T15:16:00Z">
              <w:r>
                <w:rPr>
                  <w:sz w:val="18"/>
                  <w:szCs w:val="18"/>
                </w:rPr>
                <w:t>1.3</w:t>
              </w:r>
            </w:ins>
          </w:p>
        </w:tc>
        <w:tc>
          <w:tcPr>
            <w:tcW w:w="2869" w:type="pct"/>
          </w:tcPr>
          <w:p w14:paraId="15C14521" w14:textId="57899ABA" w:rsidR="007A094D" w:rsidRPr="00DA6C8C" w:rsidRDefault="00D27528" w:rsidP="00D43F78">
            <w:pPr>
              <w:rPr>
                <w:ins w:id="18" w:author="Sinkkonen Anne" w:date="2019-10-01T15:16:00Z"/>
                <w:sz w:val="18"/>
                <w:szCs w:val="18"/>
              </w:rPr>
            </w:pPr>
            <w:ins w:id="19" w:author="Sinkkonen Anne" w:date="2019-11-08T08:34:00Z">
              <w:r>
                <w:rPr>
                  <w:sz w:val="18"/>
                  <w:szCs w:val="18"/>
                </w:rPr>
                <w:t xml:space="preserve">Lisätty lukuun 7.1.2 käytettävä </w:t>
              </w:r>
            </w:ins>
            <w:ins w:id="20" w:author="Sinkkonen Anne" w:date="2019-10-15T12:43:00Z">
              <w:r w:rsidR="00375125">
                <w:rPr>
                  <w:sz w:val="18"/>
                  <w:szCs w:val="18"/>
                </w:rPr>
                <w:t>CDA-skeema</w:t>
              </w:r>
            </w:ins>
            <w:ins w:id="21" w:author="Sinkkonen Anne" w:date="2019-11-08T08:34:00Z">
              <w:r>
                <w:rPr>
                  <w:sz w:val="18"/>
                  <w:szCs w:val="18"/>
                </w:rPr>
                <w:t xml:space="preserve"> (Reseptin määrittelypaketista löytyvä).</w:t>
              </w:r>
            </w:ins>
          </w:p>
        </w:tc>
        <w:tc>
          <w:tcPr>
            <w:tcW w:w="1030" w:type="pct"/>
          </w:tcPr>
          <w:p w14:paraId="3285B75D" w14:textId="77777777" w:rsidR="007A094D" w:rsidRDefault="007A094D" w:rsidP="00D43F78">
            <w:pPr>
              <w:rPr>
                <w:ins w:id="22" w:author="Sinkkonen Anne" w:date="2019-10-01T15:16:00Z"/>
                <w:sz w:val="18"/>
                <w:szCs w:val="18"/>
              </w:rPr>
            </w:pPr>
            <w:ins w:id="23" w:author="Sinkkonen Anne" w:date="2019-10-01T15:16:00Z">
              <w:r>
                <w:rPr>
                  <w:sz w:val="18"/>
                  <w:szCs w:val="18"/>
                </w:rPr>
                <w:t>Kela</w:t>
              </w:r>
            </w:ins>
          </w:p>
        </w:tc>
        <w:tc>
          <w:tcPr>
            <w:tcW w:w="660" w:type="pct"/>
          </w:tcPr>
          <w:p w14:paraId="4ED8435A" w14:textId="02821B48" w:rsidR="007A094D" w:rsidRDefault="00325ABD" w:rsidP="00D43F78">
            <w:pPr>
              <w:rPr>
                <w:ins w:id="24" w:author="Sinkkonen Anne" w:date="2019-10-01T15:16:00Z"/>
                <w:sz w:val="18"/>
                <w:szCs w:val="18"/>
              </w:rPr>
            </w:pPr>
            <w:ins w:id="25" w:author="Sinkkonen Anne" w:date="2019-10-23T17:47:00Z">
              <w:r>
                <w:rPr>
                  <w:sz w:val="18"/>
                  <w:szCs w:val="18"/>
                </w:rPr>
                <w:t>21</w:t>
              </w:r>
              <w:r w:rsidR="00D003E1">
                <w:rPr>
                  <w:sz w:val="18"/>
                  <w:szCs w:val="18"/>
                </w:rPr>
                <w:t>.11</w:t>
              </w:r>
              <w:r w:rsidR="004112E4">
                <w:rPr>
                  <w:sz w:val="18"/>
                  <w:szCs w:val="18"/>
                </w:rPr>
                <w:t>.2019</w:t>
              </w:r>
            </w:ins>
          </w:p>
        </w:tc>
      </w:tr>
    </w:tbl>
    <w:p w14:paraId="68FF865B" w14:textId="77777777" w:rsidR="007D7122" w:rsidRPr="007D7122" w:rsidRDefault="007D7122" w:rsidP="007D7122"/>
    <w:p w14:paraId="2DD23F48" w14:textId="77777777" w:rsidR="00DC7ECA" w:rsidRDefault="00DC7ECA">
      <w:r>
        <w:br w:type="page"/>
      </w:r>
    </w:p>
    <w:p w14:paraId="75D2680C" w14:textId="77777777" w:rsidR="00FC79CD" w:rsidRDefault="00FC79CD">
      <w:pPr>
        <w:rPr>
          <w:rFonts w:asciiTheme="majorHAnsi" w:eastAsiaTheme="majorEastAsia" w:hAnsiTheme="majorHAnsi" w:cstheme="majorBidi"/>
          <w:bCs/>
          <w:sz w:val="36"/>
          <w:szCs w:val="28"/>
        </w:rPr>
      </w:pPr>
    </w:p>
    <w:sdt>
      <w:sdtPr>
        <w:rPr>
          <w:rFonts w:asciiTheme="minorHAnsi" w:eastAsiaTheme="minorHAnsi" w:hAnsiTheme="minorHAnsi" w:cstheme="minorHAnsi"/>
          <w:bCs w:val="0"/>
          <w:sz w:val="20"/>
          <w:szCs w:val="22"/>
        </w:rPr>
        <w:id w:val="-2144808376"/>
        <w:docPartObj>
          <w:docPartGallery w:val="Table of Contents"/>
          <w:docPartUnique/>
        </w:docPartObj>
      </w:sdtPr>
      <w:sdtEndPr>
        <w:rPr>
          <w:b/>
        </w:rPr>
      </w:sdtEndPr>
      <w:sdtContent>
        <w:p w14:paraId="23EE8BB9" w14:textId="77777777" w:rsidR="00FC79CD" w:rsidRDefault="00FC79CD">
          <w:pPr>
            <w:pStyle w:val="Sisllysluettelonotsikko"/>
          </w:pPr>
          <w:r>
            <w:t>Sisällysluettelo</w:t>
          </w:r>
        </w:p>
        <w:bookmarkStart w:id="26" w:name="_GoBack"/>
        <w:bookmarkEnd w:id="26"/>
        <w:p w14:paraId="007CA736" w14:textId="44340D70" w:rsidR="000866CA" w:rsidRDefault="00FC79CD">
          <w:pPr>
            <w:pStyle w:val="Sisluet1"/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25233467" w:history="1">
            <w:r w:rsidR="000866CA" w:rsidRPr="00766B10">
              <w:rPr>
                <w:rStyle w:val="Hyperlinkki"/>
              </w:rPr>
              <w:t>1</w:t>
            </w:r>
            <w:r w:rsidR="000866CA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="000866CA" w:rsidRPr="00766B10">
              <w:rPr>
                <w:rStyle w:val="Hyperlinkki"/>
              </w:rPr>
              <w:t>Johdanto</w:t>
            </w:r>
            <w:r w:rsidR="000866CA">
              <w:rPr>
                <w:webHidden/>
              </w:rPr>
              <w:tab/>
            </w:r>
            <w:r w:rsidR="000866CA">
              <w:rPr>
                <w:webHidden/>
              </w:rPr>
              <w:fldChar w:fldCharType="begin"/>
            </w:r>
            <w:r w:rsidR="000866CA">
              <w:rPr>
                <w:webHidden/>
              </w:rPr>
              <w:instrText xml:space="preserve"> PAGEREF _Toc25233467 \h </w:instrText>
            </w:r>
            <w:r w:rsidR="000866CA">
              <w:rPr>
                <w:webHidden/>
              </w:rPr>
            </w:r>
            <w:r w:rsidR="000866CA">
              <w:rPr>
                <w:webHidden/>
              </w:rPr>
              <w:fldChar w:fldCharType="separate"/>
            </w:r>
            <w:r w:rsidR="000866CA">
              <w:rPr>
                <w:webHidden/>
              </w:rPr>
              <w:t>4</w:t>
            </w:r>
            <w:r w:rsidR="000866CA">
              <w:rPr>
                <w:webHidden/>
              </w:rPr>
              <w:fldChar w:fldCharType="end"/>
            </w:r>
          </w:hyperlink>
        </w:p>
        <w:p w14:paraId="49276349" w14:textId="0F156D9A" w:rsidR="000866CA" w:rsidRDefault="000866CA">
          <w:pPr>
            <w:pStyle w:val="Sisluet2"/>
            <w:tabs>
              <w:tab w:val="left" w:pos="1145"/>
            </w:tabs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25233468" w:history="1">
            <w:r w:rsidRPr="00766B10">
              <w:rPr>
                <w:rStyle w:val="Hyperlinkki"/>
              </w:rPr>
              <w:t>1.1</w:t>
            </w:r>
            <w:r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Pr="00766B10">
              <w:rPr>
                <w:rStyle w:val="Hyperlinkki"/>
              </w:rPr>
              <w:t>Viitatut määrittelyt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_Toc25233468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0718C8DB" w14:textId="3889425C" w:rsidR="000866CA" w:rsidRDefault="000866CA">
          <w:pPr>
            <w:pStyle w:val="Sisluet1"/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25233469" w:history="1">
            <w:r w:rsidRPr="00766B10">
              <w:rPr>
                <w:rStyle w:val="Hyperlinkki"/>
              </w:rPr>
              <w:t>2</w:t>
            </w:r>
            <w:r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Pr="00766B10">
              <w:rPr>
                <w:rStyle w:val="Hyperlinkki"/>
              </w:rPr>
              <w:t>Dokumenttien yksilöinti, versiointi ja tilatiedot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_Toc25233469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5CDE36A0" w14:textId="2B664CED" w:rsidR="000866CA" w:rsidRDefault="000866CA">
          <w:pPr>
            <w:pStyle w:val="Sisluet1"/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25233470" w:history="1">
            <w:r w:rsidRPr="00766B10">
              <w:rPr>
                <w:rStyle w:val="Hyperlinkki"/>
              </w:rPr>
              <w:t>3</w:t>
            </w:r>
            <w:r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Pr="00766B10">
              <w:rPr>
                <w:rStyle w:val="Hyperlinkki"/>
              </w:rPr>
              <w:t>Käyttötapaukset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_Toc25233470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53E27363" w14:textId="41091F86" w:rsidR="000866CA" w:rsidRDefault="000866CA">
          <w:pPr>
            <w:pStyle w:val="Sisluet1"/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25233471" w:history="1">
            <w:r w:rsidRPr="00766B10">
              <w:rPr>
                <w:rStyle w:val="Hyperlinkki"/>
              </w:rPr>
              <w:t>4</w:t>
            </w:r>
            <w:r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Pr="00766B10">
              <w:rPr>
                <w:rStyle w:val="Hyperlinkki"/>
              </w:rPr>
              <w:t>Sovellusroolit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_Toc25233471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31717FF2" w14:textId="0B843F49" w:rsidR="000866CA" w:rsidRDefault="000866CA">
          <w:pPr>
            <w:pStyle w:val="Sisluet1"/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25233472" w:history="1">
            <w:r w:rsidRPr="00766B10">
              <w:rPr>
                <w:rStyle w:val="Hyperlinkki"/>
              </w:rPr>
              <w:t>5</w:t>
            </w:r>
            <w:r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Pr="00766B10">
              <w:rPr>
                <w:rStyle w:val="Hyperlinkki"/>
              </w:rPr>
              <w:t>Laukaiseva tapahtuma - liipaisimet (Trigger eventit)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_Toc25233472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6A463EBA" w14:textId="66B9E481" w:rsidR="000866CA" w:rsidRDefault="000866CA">
          <w:pPr>
            <w:pStyle w:val="Sisluet1"/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25233473" w:history="1">
            <w:r w:rsidRPr="00766B10">
              <w:rPr>
                <w:rStyle w:val="Hyperlinkki"/>
              </w:rPr>
              <w:t>6</w:t>
            </w:r>
            <w:r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Pr="00766B10">
              <w:rPr>
                <w:rStyle w:val="Hyperlinkki"/>
              </w:rPr>
              <w:t>Yleistä Medical records -viestirakenteista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_Toc25233473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23E16147" w14:textId="4E81903C" w:rsidR="000866CA" w:rsidRDefault="000866CA">
          <w:pPr>
            <w:pStyle w:val="Sisluet1"/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25233474" w:history="1">
            <w:r w:rsidRPr="00766B10">
              <w:rPr>
                <w:rStyle w:val="Hyperlinkki"/>
              </w:rPr>
              <w:t>7</w:t>
            </w:r>
            <w:r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Pr="00766B10">
              <w:rPr>
                <w:rStyle w:val="Hyperlinkki"/>
              </w:rPr>
              <w:t>Dokumenttihallinnan interaktiot ja niissä käytettävä tietosisältö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_Toc25233474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185DB65D" w14:textId="15F85437" w:rsidR="000866CA" w:rsidRDefault="000866CA">
          <w:pPr>
            <w:pStyle w:val="Sisluet2"/>
            <w:tabs>
              <w:tab w:val="left" w:pos="1145"/>
            </w:tabs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25233475" w:history="1">
            <w:r w:rsidRPr="00766B10">
              <w:rPr>
                <w:rStyle w:val="Hyperlinkki"/>
              </w:rPr>
              <w:t>7.1</w:t>
            </w:r>
            <w:r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Pr="00766B10">
              <w:rPr>
                <w:rStyle w:val="Hyperlinkki"/>
              </w:rPr>
              <w:t>Dokumenttihallinnan sanomatyypit (tietosisällöt)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_Toc25233475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5E29D1E5" w14:textId="1952BCAD" w:rsidR="000866CA" w:rsidRDefault="000866CA">
          <w:pPr>
            <w:pStyle w:val="Sisluet3"/>
            <w:tabs>
              <w:tab w:val="left" w:pos="1933"/>
            </w:tabs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25233476" w:history="1">
            <w:r w:rsidRPr="00766B10">
              <w:rPr>
                <w:rStyle w:val="Hyperlinkki"/>
              </w:rPr>
              <w:t>7.1.1</w:t>
            </w:r>
            <w:r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Pr="00766B10">
              <w:rPr>
                <w:rStyle w:val="Hyperlinkki"/>
              </w:rPr>
              <w:t>Document Event -  RCMR_MT300001FI01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_Toc25233476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05661C4E" w14:textId="0D8FD4A4" w:rsidR="000866CA" w:rsidRDefault="000866CA">
          <w:pPr>
            <w:pStyle w:val="Sisluet3"/>
            <w:tabs>
              <w:tab w:val="left" w:pos="1933"/>
            </w:tabs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25233477" w:history="1">
            <w:r w:rsidRPr="00766B10">
              <w:rPr>
                <w:rStyle w:val="Hyperlinkki"/>
                <w:lang w:val="en-US"/>
              </w:rPr>
              <w:t>7.1.2</w:t>
            </w:r>
            <w:r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Pr="00766B10">
              <w:rPr>
                <w:rStyle w:val="Hyperlinkki"/>
                <w:lang w:val="en-US"/>
              </w:rPr>
              <w:t>Document Event, with Content - RCMR_MT300002FI01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_Toc25233477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12</w:t>
            </w:r>
            <w:r>
              <w:rPr>
                <w:webHidden/>
              </w:rPr>
              <w:fldChar w:fldCharType="end"/>
            </w:r>
          </w:hyperlink>
        </w:p>
        <w:p w14:paraId="39589535" w14:textId="7F78D878" w:rsidR="000866CA" w:rsidRDefault="000866CA">
          <w:pPr>
            <w:pStyle w:val="Sisluet2"/>
            <w:tabs>
              <w:tab w:val="left" w:pos="1145"/>
            </w:tabs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25233478" w:history="1">
            <w:r w:rsidRPr="00766B10">
              <w:rPr>
                <w:rStyle w:val="Hyperlinkki"/>
              </w:rPr>
              <w:t>7.2</w:t>
            </w:r>
            <w:r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Pr="00766B10">
              <w:rPr>
                <w:rStyle w:val="Hyperlinkki"/>
              </w:rPr>
              <w:t>Dokumenttihallinnan interaktiot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_Toc25233478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16</w:t>
            </w:r>
            <w:r>
              <w:rPr>
                <w:webHidden/>
              </w:rPr>
              <w:fldChar w:fldCharType="end"/>
            </w:r>
          </w:hyperlink>
        </w:p>
        <w:p w14:paraId="1660E6ED" w14:textId="65D31122" w:rsidR="000866CA" w:rsidRDefault="000866CA">
          <w:pPr>
            <w:pStyle w:val="Sisluet3"/>
            <w:tabs>
              <w:tab w:val="left" w:pos="1933"/>
            </w:tabs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25233479" w:history="1">
            <w:r w:rsidRPr="00766B10">
              <w:rPr>
                <w:rStyle w:val="Hyperlinkki"/>
                <w:lang w:val="en-US"/>
              </w:rPr>
              <w:t>7.2.1</w:t>
            </w:r>
            <w:r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Pr="00766B10">
              <w:rPr>
                <w:rStyle w:val="Hyperlinkki"/>
                <w:lang w:val="en-US"/>
              </w:rPr>
              <w:t>Original Dispense Document with Content (RCMR_IN300202FI01)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_Toc25233479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17</w:t>
            </w:r>
            <w:r>
              <w:rPr>
                <w:webHidden/>
              </w:rPr>
              <w:fldChar w:fldCharType="end"/>
            </w:r>
          </w:hyperlink>
        </w:p>
        <w:p w14:paraId="1E87CF51" w14:textId="5B358593" w:rsidR="000866CA" w:rsidRDefault="000866CA">
          <w:pPr>
            <w:pStyle w:val="Sisluet3"/>
            <w:tabs>
              <w:tab w:val="left" w:pos="1933"/>
            </w:tabs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25233480" w:history="1">
            <w:r w:rsidRPr="00766B10">
              <w:rPr>
                <w:rStyle w:val="Hyperlinkki"/>
                <w:lang w:val="en-US"/>
              </w:rPr>
              <w:t>7.2.2</w:t>
            </w:r>
            <w:r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Pr="00766B10">
              <w:rPr>
                <w:rStyle w:val="Hyperlinkki"/>
                <w:lang w:val="en-US"/>
              </w:rPr>
              <w:t>Document Transmission Acknowledgement (RCMR_IN320001FI01)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_Toc25233480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17</w:t>
            </w:r>
            <w:r>
              <w:rPr>
                <w:webHidden/>
              </w:rPr>
              <w:fldChar w:fldCharType="end"/>
            </w:r>
          </w:hyperlink>
        </w:p>
        <w:p w14:paraId="5B291943" w14:textId="54C06024" w:rsidR="000866CA" w:rsidRDefault="000866CA">
          <w:pPr>
            <w:pStyle w:val="Sisluet1"/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25233481" w:history="1">
            <w:r w:rsidRPr="00766B10">
              <w:rPr>
                <w:rStyle w:val="Hyperlinkki"/>
              </w:rPr>
              <w:t>8</w:t>
            </w:r>
            <w:r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Pr="00766B10">
              <w:rPr>
                <w:rStyle w:val="Hyperlinkki"/>
              </w:rPr>
              <w:t>Kyselyiden interaktiot ja niissä käytettävä tietosisältö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_Toc25233481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18</w:t>
            </w:r>
            <w:r>
              <w:rPr>
                <w:webHidden/>
              </w:rPr>
              <w:fldChar w:fldCharType="end"/>
            </w:r>
          </w:hyperlink>
        </w:p>
        <w:p w14:paraId="52BAFA14" w14:textId="110506CC" w:rsidR="000866CA" w:rsidRDefault="000866CA">
          <w:pPr>
            <w:pStyle w:val="Sisluet2"/>
            <w:tabs>
              <w:tab w:val="left" w:pos="1145"/>
            </w:tabs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25233482" w:history="1">
            <w:r w:rsidRPr="00766B10">
              <w:rPr>
                <w:rStyle w:val="Hyperlinkki"/>
              </w:rPr>
              <w:t>8.1</w:t>
            </w:r>
            <w:r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Pr="00766B10">
              <w:rPr>
                <w:rStyle w:val="Hyperlinkki"/>
              </w:rPr>
              <w:t>Kyselyiden tietosisältö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_Toc25233482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18</w:t>
            </w:r>
            <w:r>
              <w:rPr>
                <w:webHidden/>
              </w:rPr>
              <w:fldChar w:fldCharType="end"/>
            </w:r>
          </w:hyperlink>
        </w:p>
        <w:p w14:paraId="6A18A9D4" w14:textId="56CE85CC" w:rsidR="000866CA" w:rsidRDefault="000866CA">
          <w:pPr>
            <w:pStyle w:val="Sisluet3"/>
            <w:tabs>
              <w:tab w:val="left" w:pos="1933"/>
            </w:tabs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25233483" w:history="1">
            <w:r w:rsidRPr="00766B10">
              <w:rPr>
                <w:rStyle w:val="Hyperlinkki"/>
              </w:rPr>
              <w:t>8.1.1</w:t>
            </w:r>
            <w:r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Pr="00766B10">
              <w:rPr>
                <w:rStyle w:val="Hyperlinkki"/>
              </w:rPr>
              <w:t>Kyselyparametrien yleiskuvaus - sanomatyyppi RCMR_MT300003FI01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_Toc25233483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18</w:t>
            </w:r>
            <w:r>
              <w:rPr>
                <w:webHidden/>
              </w:rPr>
              <w:fldChar w:fldCharType="end"/>
            </w:r>
          </w:hyperlink>
        </w:p>
        <w:p w14:paraId="4F381EAE" w14:textId="48EFD8B2" w:rsidR="000866CA" w:rsidRDefault="000866CA">
          <w:pPr>
            <w:pStyle w:val="Sisluet2"/>
            <w:tabs>
              <w:tab w:val="left" w:pos="1145"/>
            </w:tabs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25233484" w:history="1">
            <w:r w:rsidRPr="00766B10">
              <w:rPr>
                <w:rStyle w:val="Hyperlinkki"/>
              </w:rPr>
              <w:t>8.2</w:t>
            </w:r>
            <w:r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Pr="00766B10">
              <w:rPr>
                <w:rStyle w:val="Hyperlinkki"/>
              </w:rPr>
              <w:t>Kyselyiden interaktiot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_Toc25233484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19</w:t>
            </w:r>
            <w:r>
              <w:rPr>
                <w:webHidden/>
              </w:rPr>
              <w:fldChar w:fldCharType="end"/>
            </w:r>
          </w:hyperlink>
        </w:p>
        <w:p w14:paraId="36FDCBEF" w14:textId="452115B0" w:rsidR="000866CA" w:rsidRDefault="000866CA">
          <w:pPr>
            <w:pStyle w:val="Sisluet3"/>
            <w:tabs>
              <w:tab w:val="left" w:pos="1933"/>
            </w:tabs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25233485" w:history="1">
            <w:r w:rsidRPr="00766B10">
              <w:rPr>
                <w:rStyle w:val="Hyperlinkki"/>
                <w:lang w:val="en-US"/>
              </w:rPr>
              <w:t>8.2.1</w:t>
            </w:r>
            <w:r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Pr="00766B10">
              <w:rPr>
                <w:rStyle w:val="Hyperlinkki"/>
                <w:lang w:val="en-US"/>
              </w:rPr>
              <w:t>Find Document Metadata Query (RCMR_IN300029FI01)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_Toc25233485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19</w:t>
            </w:r>
            <w:r>
              <w:rPr>
                <w:webHidden/>
              </w:rPr>
              <w:fldChar w:fldCharType="end"/>
            </w:r>
          </w:hyperlink>
        </w:p>
        <w:p w14:paraId="418557AE" w14:textId="1F5F1953" w:rsidR="000866CA" w:rsidRDefault="000866CA">
          <w:pPr>
            <w:pStyle w:val="Sisluet3"/>
            <w:tabs>
              <w:tab w:val="left" w:pos="1933"/>
            </w:tabs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25233486" w:history="1">
            <w:r w:rsidRPr="00766B10">
              <w:rPr>
                <w:rStyle w:val="Hyperlinkki"/>
                <w:lang w:val="en-US"/>
              </w:rPr>
              <w:t>8.2.2</w:t>
            </w:r>
            <w:r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Pr="00766B10">
              <w:rPr>
                <w:rStyle w:val="Hyperlinkki"/>
                <w:lang w:val="en-US"/>
              </w:rPr>
              <w:t>Find Prescription Document for Dispense Abroad Metadata and Content Query (RCMR_IN303331FI01)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_Toc25233486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20</w:t>
            </w:r>
            <w:r>
              <w:rPr>
                <w:webHidden/>
              </w:rPr>
              <w:fldChar w:fldCharType="end"/>
            </w:r>
          </w:hyperlink>
        </w:p>
        <w:p w14:paraId="33818F78" w14:textId="0506F4A7" w:rsidR="000866CA" w:rsidRDefault="000866CA">
          <w:pPr>
            <w:pStyle w:val="Sisluet2"/>
            <w:tabs>
              <w:tab w:val="left" w:pos="1145"/>
            </w:tabs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25233487" w:history="1">
            <w:r w:rsidRPr="00766B10">
              <w:rPr>
                <w:rStyle w:val="Hyperlinkki"/>
              </w:rPr>
              <w:t>8.3</w:t>
            </w:r>
            <w:r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Pr="00766B10">
              <w:rPr>
                <w:rStyle w:val="Hyperlinkki"/>
              </w:rPr>
              <w:t>Kyselyiden vastausinteraktiot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_Toc25233487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21</w:t>
            </w:r>
            <w:r>
              <w:rPr>
                <w:webHidden/>
              </w:rPr>
              <w:fldChar w:fldCharType="end"/>
            </w:r>
          </w:hyperlink>
        </w:p>
        <w:p w14:paraId="0C69BF98" w14:textId="16281316" w:rsidR="000866CA" w:rsidRDefault="000866CA">
          <w:pPr>
            <w:pStyle w:val="Sisluet3"/>
            <w:tabs>
              <w:tab w:val="left" w:pos="1933"/>
            </w:tabs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25233488" w:history="1">
            <w:r w:rsidRPr="00766B10">
              <w:rPr>
                <w:rStyle w:val="Hyperlinkki"/>
                <w:lang w:val="en-US"/>
              </w:rPr>
              <w:t>8.3.1</w:t>
            </w:r>
            <w:r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Pr="00766B10">
              <w:rPr>
                <w:rStyle w:val="Hyperlinkki"/>
                <w:lang w:val="en-US"/>
              </w:rPr>
              <w:t>Find Document Metadata Response (RCMR_IN300030FI01)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_Toc25233488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21</w:t>
            </w:r>
            <w:r>
              <w:rPr>
                <w:webHidden/>
              </w:rPr>
              <w:fldChar w:fldCharType="end"/>
            </w:r>
          </w:hyperlink>
        </w:p>
        <w:p w14:paraId="4FE7EB42" w14:textId="3F640FAF" w:rsidR="000866CA" w:rsidRDefault="000866CA">
          <w:pPr>
            <w:pStyle w:val="Sisluet3"/>
            <w:tabs>
              <w:tab w:val="left" w:pos="1933"/>
            </w:tabs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25233489" w:history="1">
            <w:r w:rsidRPr="00766B10">
              <w:rPr>
                <w:rStyle w:val="Hyperlinkki"/>
                <w:lang w:val="en-US"/>
              </w:rPr>
              <w:t>8.3.2</w:t>
            </w:r>
            <w:r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Pr="00766B10">
              <w:rPr>
                <w:rStyle w:val="Hyperlinkki"/>
                <w:lang w:val="en-US"/>
              </w:rPr>
              <w:t>Find Document Metadata and Content Response (RCMR_IN300032FI01)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_Toc25233489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21</w:t>
            </w:r>
            <w:r>
              <w:rPr>
                <w:webHidden/>
              </w:rPr>
              <w:fldChar w:fldCharType="end"/>
            </w:r>
          </w:hyperlink>
        </w:p>
        <w:p w14:paraId="66E3CED4" w14:textId="10A40C68" w:rsidR="00FC79CD" w:rsidRDefault="00FC79CD">
          <w:r>
            <w:rPr>
              <w:b/>
              <w:bCs/>
            </w:rPr>
            <w:fldChar w:fldCharType="end"/>
          </w:r>
        </w:p>
      </w:sdtContent>
    </w:sdt>
    <w:p w14:paraId="4C829AFE" w14:textId="77777777" w:rsidR="00FC79CD" w:rsidRDefault="00FC79CD">
      <w:pPr>
        <w:rPr>
          <w:rFonts w:asciiTheme="majorHAnsi" w:eastAsiaTheme="majorEastAsia" w:hAnsiTheme="majorHAnsi" w:cstheme="majorBidi"/>
          <w:bCs/>
          <w:sz w:val="30"/>
          <w:szCs w:val="28"/>
        </w:rPr>
      </w:pPr>
      <w:r>
        <w:rPr>
          <w:rFonts w:asciiTheme="majorHAnsi" w:eastAsiaTheme="majorEastAsia" w:hAnsiTheme="majorHAnsi" w:cstheme="majorBidi"/>
          <w:bCs/>
          <w:sz w:val="30"/>
          <w:szCs w:val="28"/>
        </w:rPr>
        <w:br w:type="page"/>
      </w:r>
    </w:p>
    <w:p w14:paraId="4980E567" w14:textId="77777777" w:rsidR="00FA7F7E" w:rsidRPr="00A701CE" w:rsidRDefault="00FA7F7E" w:rsidP="00A701CE">
      <w:pPr>
        <w:pStyle w:val="Otsikko1"/>
      </w:pPr>
      <w:bookmarkStart w:id="27" w:name="_Toc513470435"/>
      <w:bookmarkStart w:id="28" w:name="_Toc25233467"/>
      <w:r w:rsidRPr="00A701CE">
        <w:lastRenderedPageBreak/>
        <w:t>Johdanto</w:t>
      </w:r>
      <w:bookmarkEnd w:id="27"/>
      <w:bookmarkEnd w:id="28"/>
    </w:p>
    <w:p w14:paraId="70ED862B" w14:textId="77777777" w:rsidR="00FA7F7E" w:rsidRDefault="00FA7F7E" w:rsidP="00A701CE">
      <w:pPr>
        <w:pStyle w:val="LeiptekstiNormalharva"/>
      </w:pPr>
      <w:r>
        <w:t>Tässä dokumentissa määritellään Rajat ylittävän reseptin Medical Records -sanomat, joita käytetään, kun ulkomaisen henkilön ulkomainen resepti toimitetaan Suomessa suomalaisessa apteekissa.</w:t>
      </w:r>
    </w:p>
    <w:p w14:paraId="63411315" w14:textId="057F5803" w:rsidR="00FA7F7E" w:rsidRDefault="00FA7F7E" w:rsidP="00A701CE">
      <w:pPr>
        <w:pStyle w:val="LeiptekstiNormalharva"/>
      </w:pPr>
      <w:r>
        <w:t>Määrittelyjen pohjana on käytetty suomalaisen sähköisen reseptin kansallisia Lääkemääräyksen Medical Records sanomat -määrittely</w:t>
      </w:r>
      <w:r w:rsidRPr="004D2805">
        <w:t>jä</w:t>
      </w:r>
      <w:ins w:id="29" w:author="Sinkkonen Anne" w:date="2019-11-08T08:16:00Z">
        <w:r w:rsidR="00690D3A">
          <w:t xml:space="preserve"> [1].</w:t>
        </w:r>
      </w:ins>
      <w:del w:id="30" w:author="Sinkkonen Anne" w:date="2019-11-08T08:16:00Z">
        <w:r w:rsidRPr="004D2805" w:rsidDel="00690D3A">
          <w:delText xml:space="preserve"> (Lääkemääräyksen Medical Records sanomat v3.50, </w:delText>
        </w:r>
        <w:r w:rsidRPr="00607D37" w:rsidDel="00690D3A">
          <w:delText xml:space="preserve">OID: </w:delText>
        </w:r>
        <w:r w:rsidR="002F4189" w:rsidDel="00690D3A">
          <w:fldChar w:fldCharType="begin"/>
        </w:r>
        <w:r w:rsidR="002F4189" w:rsidDel="00690D3A">
          <w:delInstrText xml:space="preserve"> DOCPROPERTY  OID  \* MERGEFORMAT </w:delInstrText>
        </w:r>
        <w:r w:rsidR="002F4189" w:rsidDel="00690D3A">
          <w:fldChar w:fldCharType="separate"/>
        </w:r>
        <w:r w:rsidRPr="00607D37" w:rsidDel="00690D3A">
          <w:delText>1.2.246.777.11.2017.10</w:delText>
        </w:r>
        <w:r w:rsidR="002F4189" w:rsidDel="00690D3A">
          <w:fldChar w:fldCharType="end"/>
        </w:r>
        <w:r w:rsidDel="00690D3A">
          <w:delText xml:space="preserve">). </w:delText>
        </w:r>
      </w:del>
    </w:p>
    <w:p w14:paraId="52860962" w14:textId="77777777" w:rsidR="00FA7F7E" w:rsidRDefault="00FA7F7E" w:rsidP="00A701CE">
      <w:pPr>
        <w:pStyle w:val="LeiptekstiNormalharva"/>
      </w:pPr>
      <w:r>
        <w:t>Lukujen 2 - 6 osalta tässä dokumentissa ei toisteta em. suomalaisen sähköisen reseptin Medical Records -määrittelyissä esiteltyjä käytäntöjä, jotka pätevät sellaisenaan myös Rajat ylittävässä reseptissä. Luvuissa kuvataan vain poikkeukset niihin.</w:t>
      </w:r>
    </w:p>
    <w:p w14:paraId="7B22DEFF" w14:textId="0C09C96C" w:rsidR="00FA7F7E" w:rsidRDefault="00FA7F7E" w:rsidP="00A701CE">
      <w:pPr>
        <w:pStyle w:val="LeiptekstiNormalharva"/>
      </w:pPr>
      <w:r>
        <w:t>Luvuissa 7 ja 8 kuvataan Rajat ylittävässä reseptissä käytettävät interaktiot ja niiden tietosisällöt.</w:t>
      </w:r>
    </w:p>
    <w:p w14:paraId="6E80D87F" w14:textId="0429B596" w:rsidR="00E25913" w:rsidRDefault="00E25913">
      <w:pPr>
        <w:pStyle w:val="Otsikko2"/>
        <w:rPr>
          <w:ins w:id="31" w:author="Sinkkonen Anne" w:date="2019-11-08T08:11:00Z"/>
        </w:rPr>
        <w:pPrChange w:id="32" w:author="Sinkkonen Anne" w:date="2019-11-08T08:11:00Z">
          <w:pPr>
            <w:pStyle w:val="LeiptekstiNormalharva"/>
          </w:pPr>
        </w:pPrChange>
      </w:pPr>
      <w:bookmarkStart w:id="33" w:name="_Toc25233468"/>
      <w:ins w:id="34" w:author="Sinkkonen Anne" w:date="2019-11-08T08:10:00Z">
        <w:r>
          <w:t>Viitatut määrittelyt</w:t>
        </w:r>
      </w:ins>
      <w:bookmarkEnd w:id="33"/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562"/>
        <w:gridCol w:w="709"/>
        <w:gridCol w:w="8357"/>
      </w:tblGrid>
      <w:tr w:rsidR="00E25913" w14:paraId="2A95EAA1" w14:textId="77777777" w:rsidTr="00E25913">
        <w:trPr>
          <w:ins w:id="35" w:author="Sinkkonen Anne" w:date="2019-11-08T08:11:00Z"/>
        </w:trPr>
        <w:tc>
          <w:tcPr>
            <w:tcW w:w="562" w:type="dxa"/>
          </w:tcPr>
          <w:p w14:paraId="655F32FD" w14:textId="77777777" w:rsidR="00E25913" w:rsidRDefault="00E25913" w:rsidP="00E25913">
            <w:pPr>
              <w:pStyle w:val="Leipteksti"/>
              <w:ind w:left="0"/>
              <w:rPr>
                <w:ins w:id="36" w:author="Sinkkonen Anne" w:date="2019-11-08T08:11:00Z"/>
              </w:rPr>
            </w:pPr>
            <w:ins w:id="37" w:author="Sinkkonen Anne" w:date="2019-11-08T08:11:00Z">
              <w:r>
                <w:t>[1]</w:t>
              </w:r>
            </w:ins>
          </w:p>
        </w:tc>
        <w:tc>
          <w:tcPr>
            <w:tcW w:w="709" w:type="dxa"/>
          </w:tcPr>
          <w:p w14:paraId="1033F758" w14:textId="77777777" w:rsidR="00E25913" w:rsidRDefault="00E25913" w:rsidP="00E25913">
            <w:pPr>
              <w:pStyle w:val="Leipteksti"/>
              <w:ind w:left="0"/>
              <w:rPr>
                <w:ins w:id="38" w:author="Sinkkonen Anne" w:date="2019-11-08T08:11:00Z"/>
              </w:rPr>
            </w:pPr>
            <w:ins w:id="39" w:author="Sinkkonen Anne" w:date="2019-11-08T08:11:00Z">
              <w:r>
                <w:t>Kela</w:t>
              </w:r>
            </w:ins>
          </w:p>
        </w:tc>
        <w:tc>
          <w:tcPr>
            <w:tcW w:w="8357" w:type="dxa"/>
          </w:tcPr>
          <w:p w14:paraId="34A49FDF" w14:textId="0B1C3A7D" w:rsidR="00E25913" w:rsidRDefault="00E25913" w:rsidP="00690D3A">
            <w:pPr>
              <w:pStyle w:val="Leipteksti"/>
              <w:ind w:left="0"/>
              <w:rPr>
                <w:ins w:id="40" w:author="Sinkkonen Anne" w:date="2019-11-08T08:11:00Z"/>
              </w:rPr>
            </w:pPr>
            <w:ins w:id="41" w:author="Sinkkonen Anne" w:date="2019-11-08T08:12:00Z">
              <w:r>
                <w:t>Lääkemääräyksen Med</w:t>
              </w:r>
              <w:r w:rsidR="00690D3A">
                <w:t xml:space="preserve">ical Records sanomat, </w:t>
              </w:r>
              <w:r>
                <w:t>v3.</w:t>
              </w:r>
            </w:ins>
            <w:ins w:id="42" w:author="Sinkkonen Anne" w:date="2019-11-08T08:14:00Z">
              <w:r>
                <w:t>62</w:t>
              </w:r>
            </w:ins>
            <w:ins w:id="43" w:author="Sinkkonen Anne" w:date="2019-11-08T08:12:00Z">
              <w:r w:rsidRPr="004D2805">
                <w:t xml:space="preserve">, </w:t>
              </w:r>
              <w:r w:rsidRPr="00607D37">
                <w:t xml:space="preserve">OID: </w:t>
              </w:r>
            </w:ins>
            <w:ins w:id="44" w:author="Sinkkonen Anne" w:date="2019-11-08T08:15:00Z">
              <w:r w:rsidR="00690D3A" w:rsidRPr="00690D3A">
                <w:t>1.2.246.777.11.2019.4</w:t>
              </w:r>
            </w:ins>
          </w:p>
        </w:tc>
      </w:tr>
      <w:tr w:rsidR="00E25913" w14:paraId="569F0EB7" w14:textId="77777777" w:rsidTr="00E25913">
        <w:trPr>
          <w:ins w:id="45" w:author="Sinkkonen Anne" w:date="2019-11-08T08:14:00Z"/>
        </w:trPr>
        <w:tc>
          <w:tcPr>
            <w:tcW w:w="562" w:type="dxa"/>
          </w:tcPr>
          <w:p w14:paraId="5CAA104C" w14:textId="24C4DB1E" w:rsidR="00E25913" w:rsidRDefault="0075449D" w:rsidP="00E25913">
            <w:pPr>
              <w:pStyle w:val="Leipteksti"/>
              <w:ind w:left="0"/>
              <w:rPr>
                <w:ins w:id="46" w:author="Sinkkonen Anne" w:date="2019-11-08T08:14:00Z"/>
              </w:rPr>
            </w:pPr>
            <w:ins w:id="47" w:author="Sinkkonen Anne" w:date="2019-11-08T08:25:00Z">
              <w:r>
                <w:t>[2]</w:t>
              </w:r>
            </w:ins>
          </w:p>
        </w:tc>
        <w:tc>
          <w:tcPr>
            <w:tcW w:w="709" w:type="dxa"/>
          </w:tcPr>
          <w:p w14:paraId="0340292D" w14:textId="14925AAC" w:rsidR="00E25913" w:rsidRDefault="0075449D" w:rsidP="00E25913">
            <w:pPr>
              <w:pStyle w:val="Leipteksti"/>
              <w:ind w:left="0"/>
              <w:rPr>
                <w:ins w:id="48" w:author="Sinkkonen Anne" w:date="2019-11-08T08:14:00Z"/>
              </w:rPr>
            </w:pPr>
            <w:ins w:id="49" w:author="Sinkkonen Anne" w:date="2019-11-08T08:25:00Z">
              <w:r>
                <w:t>Kela</w:t>
              </w:r>
            </w:ins>
          </w:p>
        </w:tc>
        <w:tc>
          <w:tcPr>
            <w:tcW w:w="8357" w:type="dxa"/>
          </w:tcPr>
          <w:p w14:paraId="4F785699" w14:textId="41863E51" w:rsidR="00E25913" w:rsidRPr="002E00A8" w:rsidRDefault="00E25913" w:rsidP="00E25913">
            <w:pPr>
              <w:pStyle w:val="Leipteksti"/>
              <w:ind w:left="0"/>
              <w:rPr>
                <w:ins w:id="50" w:author="Sinkkonen Anne" w:date="2019-11-08T08:14:00Z"/>
              </w:rPr>
            </w:pPr>
            <w:ins w:id="51" w:author="Sinkkonen Anne" w:date="2019-11-08T08:14:00Z">
              <w:r>
                <w:fldChar w:fldCharType="begin"/>
              </w:r>
              <w:r>
                <w:instrText xml:space="preserve"> HYPERLINK "https://www.kanta.fi/documents/20143/133129/S%C3%A4hk%C3%B6isen+l%C3%A4%C3%A4kem%C3%A4%C3%A4r%C3%A4yksen+m%C3%A4%C3%A4rittelyt+v3.62.zip/68892cab-1cfb-8483-872d-fb0903d6ceb8" \t "_blank" </w:instrText>
              </w:r>
              <w:r>
                <w:fldChar w:fldCharType="separate"/>
              </w:r>
              <w:r>
                <w:rPr>
                  <w:rStyle w:val="Hyperlinkki"/>
                </w:rPr>
                <w:t>Reseptin määrittelyt</w:t>
              </w:r>
              <w:r>
                <w:fldChar w:fldCharType="end"/>
              </w:r>
              <w:r>
                <w:t>, V3.62</w:t>
              </w:r>
            </w:ins>
          </w:p>
        </w:tc>
      </w:tr>
    </w:tbl>
    <w:p w14:paraId="4F280140" w14:textId="77E440DF" w:rsidR="00E25913" w:rsidRPr="00E25913" w:rsidDel="00E25913" w:rsidRDefault="00E25913">
      <w:pPr>
        <w:pStyle w:val="Leipteksti"/>
        <w:ind w:left="0"/>
        <w:rPr>
          <w:del w:id="52" w:author="Sinkkonen Anne" w:date="2019-11-08T08:11:00Z"/>
        </w:rPr>
        <w:pPrChange w:id="53" w:author="Sinkkonen Anne" w:date="2019-11-08T08:11:00Z">
          <w:pPr>
            <w:pStyle w:val="LeiptekstiNormalharva"/>
          </w:pPr>
        </w:pPrChange>
      </w:pPr>
    </w:p>
    <w:p w14:paraId="03D1DA25" w14:textId="77777777" w:rsidR="00FA7F7E" w:rsidRDefault="00FA7F7E" w:rsidP="00A701CE">
      <w:pPr>
        <w:pStyle w:val="Leipteksti"/>
        <w:ind w:left="0"/>
      </w:pPr>
    </w:p>
    <w:p w14:paraId="24AA7A83" w14:textId="77777777" w:rsidR="00FA7F7E" w:rsidRPr="00A701CE" w:rsidRDefault="00FA7F7E" w:rsidP="00A701CE">
      <w:pPr>
        <w:pStyle w:val="Otsikko1"/>
      </w:pPr>
      <w:bookmarkStart w:id="54" w:name="_Toc170762796"/>
      <w:bookmarkStart w:id="55" w:name="_Toc170763542"/>
      <w:bookmarkStart w:id="56" w:name="_Toc492904203"/>
      <w:bookmarkStart w:id="57" w:name="_Toc513470436"/>
      <w:bookmarkStart w:id="58" w:name="_Toc25233469"/>
      <w:r w:rsidRPr="00A701CE">
        <w:t>Dokumenttien yksilöinti, versiointi</w:t>
      </w:r>
      <w:bookmarkEnd w:id="54"/>
      <w:bookmarkEnd w:id="55"/>
      <w:bookmarkEnd w:id="56"/>
      <w:r w:rsidRPr="00A701CE">
        <w:t xml:space="preserve"> ja tilatiedot</w:t>
      </w:r>
      <w:bookmarkEnd w:id="57"/>
      <w:bookmarkEnd w:id="58"/>
    </w:p>
    <w:p w14:paraId="3B2AA87D" w14:textId="654F68D0" w:rsidR="00FA7F7E" w:rsidRDefault="00FA7F7E" w:rsidP="00A701CE">
      <w:pPr>
        <w:pStyle w:val="LeiptekstiNormalharva"/>
      </w:pPr>
      <w:r>
        <w:t>Rajat ylittävässä reseptissä noudatetaan pääasiassa sähköisen reseptin Lääkemääräyksen Medical Records sanomat -määrittelyissä</w:t>
      </w:r>
      <w:del w:id="59" w:author="Sinkkonen Anne" w:date="2019-11-08T08:17:00Z">
        <w:r w:rsidDel="00D920A0">
          <w:delText xml:space="preserve"> </w:delText>
        </w:r>
        <w:r w:rsidRPr="004D2805" w:rsidDel="00D920A0">
          <w:delText xml:space="preserve">(Lääkemääräyksen Medical Records sanomat v3.50, </w:delText>
        </w:r>
        <w:r w:rsidRPr="00607D37" w:rsidDel="00D920A0">
          <w:delText xml:space="preserve">OID: </w:delText>
        </w:r>
        <w:r w:rsidR="002F4189" w:rsidDel="00D920A0">
          <w:fldChar w:fldCharType="begin"/>
        </w:r>
        <w:r w:rsidR="002F4189" w:rsidDel="00D920A0">
          <w:delInstrText xml:space="preserve"> DOCPROPERTY  OID  \* MERGEFORMAT </w:delInstrText>
        </w:r>
        <w:r w:rsidR="002F4189" w:rsidDel="00D920A0">
          <w:fldChar w:fldCharType="separate"/>
        </w:r>
        <w:r w:rsidRPr="00607D37" w:rsidDel="00D920A0">
          <w:delText>1.2.246.777.11.2017.10</w:delText>
        </w:r>
        <w:r w:rsidR="002F4189" w:rsidDel="00D920A0">
          <w:fldChar w:fldCharType="end"/>
        </w:r>
      </w:del>
      <w:ins w:id="60" w:author="Sinkkonen Anne" w:date="2019-11-08T08:17:00Z">
        <w:r w:rsidR="00D920A0">
          <w:t>[1]</w:t>
        </w:r>
      </w:ins>
      <w:r>
        <w:t>) vastaavassa luvussa kuvattuja määrittelyjä. Alla on kuvattu tarvittavat poikkeukset ja tarkennukset Rajat ylittävän reseptin osalta.</w:t>
      </w:r>
    </w:p>
    <w:p w14:paraId="6E8EA663" w14:textId="77777777" w:rsidR="00FA7F7E" w:rsidRDefault="00FA7F7E" w:rsidP="00A701CE">
      <w:pPr>
        <w:pStyle w:val="LeiptekstiNormalharva"/>
      </w:pPr>
      <w:r w:rsidRPr="00F50DCC">
        <w:rPr>
          <w:b/>
        </w:rPr>
        <w:t>Dokumenttien yksilöintiin</w:t>
      </w:r>
      <w:r>
        <w:t xml:space="preserve"> käytetään vastaavaa ISO OID yksilöintitunnusta kuin suomalaisen sähköisen reseptin määrittelyissäkin on kuvattu. Rajat ylittävän reseptin kansallinen yhteyspiste antaa kullekin ulkomailta palautuvalle lääkemääräysasiakirjalle suomalaisia määrityksiä vastaavaan yksilöintitunnuksen.</w:t>
      </w:r>
    </w:p>
    <w:p w14:paraId="71922224" w14:textId="77777777" w:rsidR="00FA7F7E" w:rsidRDefault="00FA7F7E" w:rsidP="00A701CE">
      <w:pPr>
        <w:pStyle w:val="LeiptekstiNormalharva"/>
      </w:pPr>
      <w:r>
        <w:t xml:space="preserve">setId:n osalta toimitaan seuraavien periaatteiden mukaisesti: </w:t>
      </w:r>
    </w:p>
    <w:p w14:paraId="0E34BACA" w14:textId="77777777" w:rsidR="00FA7F7E" w:rsidRPr="000F4D53" w:rsidRDefault="00FA7F7E" w:rsidP="000F4D53">
      <w:pPr>
        <w:pStyle w:val="Merkittyluettelo"/>
        <w:ind w:left="567"/>
      </w:pPr>
      <w:r w:rsidRPr="000F4D53">
        <w:t xml:space="preserve">Ulkomailta palautuvassa lääkemääräysasiakirjassa setId on aina sama kuin asiakirjan id. </w:t>
      </w:r>
    </w:p>
    <w:p w14:paraId="17EE86AA" w14:textId="77777777" w:rsidR="00FA7F7E" w:rsidRPr="000F4D53" w:rsidRDefault="00FA7F7E" w:rsidP="000F4D53">
      <w:pPr>
        <w:pStyle w:val="Merkittyluettelo"/>
        <w:ind w:left="567"/>
      </w:pPr>
      <w:r w:rsidRPr="000F4D53">
        <w:t>Lääkemääräystä koskevalle toimitusasiakirjalle apteekkijärjestelmä voi asettaa id:n ja setId:n vastaavasti kuten on kuvattu suomalalisen sähköisen reseptin määrittelyissä.</w:t>
      </w:r>
    </w:p>
    <w:p w14:paraId="34B0F2D6" w14:textId="77777777" w:rsidR="00FA7F7E" w:rsidRPr="000F4D53" w:rsidRDefault="00FA7F7E" w:rsidP="000F4D53">
      <w:pPr>
        <w:pStyle w:val="Merkittyluettelo"/>
        <w:numPr>
          <w:ilvl w:val="0"/>
          <w:numId w:val="0"/>
        </w:numPr>
      </w:pPr>
    </w:p>
    <w:p w14:paraId="0360D5BC" w14:textId="77777777" w:rsidR="00FA7F7E" w:rsidRPr="00357AC8" w:rsidRDefault="00FA7F7E" w:rsidP="00A701CE">
      <w:pPr>
        <w:pStyle w:val="LeiptekstiNormalharva"/>
      </w:pPr>
      <w:r w:rsidRPr="00AA463F">
        <w:rPr>
          <w:b/>
        </w:rPr>
        <w:t>Dokumenttien versioinnissa</w:t>
      </w:r>
      <w:r w:rsidRPr="00357AC8">
        <w:t xml:space="preserve"> </w:t>
      </w:r>
      <w:r>
        <w:t xml:space="preserve">apteekkijärjestelmä voi myös toimia kuten toimii suomalaisten sähköisten reseptienkin kanssa. </w:t>
      </w:r>
      <w:r w:rsidRPr="00357AC8">
        <w:t>Ulkomailta palautuvan lääkemääräysasiak</w:t>
      </w:r>
      <w:r>
        <w:t xml:space="preserve">irjan versionumerona on aina </w:t>
      </w:r>
      <w:r w:rsidRPr="00357AC8">
        <w:t xml:space="preserve">1. </w:t>
      </w:r>
    </w:p>
    <w:p w14:paraId="34F4468B" w14:textId="77777777" w:rsidR="00FA7F7E" w:rsidRDefault="00FA7F7E" w:rsidP="00A701CE">
      <w:pPr>
        <w:pStyle w:val="LeiptekstiNormalharva"/>
      </w:pPr>
      <w:r>
        <w:rPr>
          <w:b/>
        </w:rPr>
        <w:t>Dokumenttiin liittyvät dokumentit</w:t>
      </w:r>
      <w:r>
        <w:t xml:space="preserve"> esitetään vastaavasti kuten suomalaisessa sähköisessä reseptissäkin. </w:t>
      </w:r>
      <w:r w:rsidRPr="00357AC8">
        <w:t xml:space="preserve">Rajat ylittävän reseptin osalta tässä </w:t>
      </w:r>
      <w:r>
        <w:t xml:space="preserve">toki on käytössä vain asiakirjan lisäys (APND), sillä </w:t>
      </w:r>
      <w:r w:rsidRPr="00357AC8">
        <w:t>asiakirjojen korjauksia tai mitätöintejä ei tue</w:t>
      </w:r>
      <w:r>
        <w:t>ta Rajat ylittävässä reseptissä</w:t>
      </w:r>
      <w:r w:rsidRPr="00357AC8">
        <w:t xml:space="preserve">. </w:t>
      </w:r>
    </w:p>
    <w:p w14:paraId="1A4313A5" w14:textId="77777777" w:rsidR="00FA7F7E" w:rsidRDefault="00FA7F7E" w:rsidP="00A701CE">
      <w:pPr>
        <w:pStyle w:val="LeiptekstiNormalharva"/>
      </w:pPr>
      <w:r w:rsidRPr="000C15FF">
        <w:rPr>
          <w:b/>
        </w:rPr>
        <w:t>Dokumenttien tilatietojen</w:t>
      </w:r>
      <w:r>
        <w:t xml:space="preserve"> osalta</w:t>
      </w:r>
      <w:r w:rsidRPr="000C15FF">
        <w:t xml:space="preserve"> kansallisen yhteyspisteen läpi menevissä asiakirjoissa on käytössä vain COMPLETED</w:t>
      </w:r>
      <w:r w:rsidRPr="004B13A9">
        <w:t xml:space="preserve">-tila. </w:t>
      </w:r>
    </w:p>
    <w:p w14:paraId="1A556FEB" w14:textId="77777777" w:rsidR="00FA7F7E" w:rsidRPr="008F6071" w:rsidRDefault="00FA7F7E" w:rsidP="00B53BC4">
      <w:pPr>
        <w:pStyle w:val="Leipteksti"/>
        <w:ind w:left="0"/>
        <w:rPr>
          <w:color w:val="FF0000"/>
        </w:rPr>
      </w:pPr>
    </w:p>
    <w:p w14:paraId="5AB34F14" w14:textId="77777777" w:rsidR="00FA7F7E" w:rsidRPr="00B53BC4" w:rsidRDefault="00FA7F7E" w:rsidP="00B53BC4">
      <w:pPr>
        <w:pStyle w:val="Otsikko1"/>
      </w:pPr>
      <w:bookmarkStart w:id="61" w:name="_Toc513470437"/>
      <w:bookmarkStart w:id="62" w:name="_Toc25233470"/>
      <w:r w:rsidRPr="00B53BC4">
        <w:t>Käyttötapaukset</w:t>
      </w:r>
      <w:bookmarkEnd w:id="61"/>
      <w:bookmarkEnd w:id="62"/>
    </w:p>
    <w:p w14:paraId="2BEDA1C3" w14:textId="77777777" w:rsidR="00FA7F7E" w:rsidRDefault="00FA7F7E" w:rsidP="00A701CE">
      <w:pPr>
        <w:pStyle w:val="LeiptekstiNormalharva"/>
      </w:pPr>
      <w:r>
        <w:t xml:space="preserve">Rajat ylittävään reseptin varsinaiset käyttötapaukset on määritelty omassa dokumentissaan. </w:t>
      </w:r>
    </w:p>
    <w:p w14:paraId="5663741B" w14:textId="77777777" w:rsidR="00FA7F7E" w:rsidRDefault="00FA7F7E" w:rsidP="00A701CE">
      <w:pPr>
        <w:pStyle w:val="LeiptekstiNormalharva"/>
      </w:pPr>
      <w:r>
        <w:lastRenderedPageBreak/>
        <w:t xml:space="preserve">Alla olevassa kuvassa on kuvattu Medical Records -interaktioiden käyttöä Rajat ylittävässä reseptissä, kun ulkomaisen henkilön ulkomainen resepti toimitetaan Suomessa. </w:t>
      </w:r>
    </w:p>
    <w:p w14:paraId="406A077A" w14:textId="77777777" w:rsidR="00FA7F7E" w:rsidRDefault="00FA7F7E" w:rsidP="00FA7F7E">
      <w:r>
        <w:rPr>
          <w:lang w:eastAsia="fi-FI"/>
        </w:rPr>
        <w:drawing>
          <wp:inline distT="0" distB="0" distL="0" distR="0" wp14:anchorId="320EE158" wp14:editId="7FE7C767">
            <wp:extent cx="5292090" cy="3851275"/>
            <wp:effectExtent l="0" t="0" r="3810" b="0"/>
            <wp:docPr id="2" name="Kuv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R-interaktiokaavio_v2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2090" cy="385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AD9ABA" w14:textId="77777777" w:rsidR="00FA7F7E" w:rsidRPr="00CE0F5B" w:rsidRDefault="00FA7F7E" w:rsidP="000F4D53">
      <w:pPr>
        <w:pStyle w:val="Kuvateksti"/>
        <w:rPr>
          <w:lang w:val="fi-FI"/>
        </w:rPr>
      </w:pPr>
      <w:r w:rsidRPr="00CE0F5B">
        <w:rPr>
          <w:lang w:val="fi-FI"/>
        </w:rPr>
        <w:t>Kuva 1: Medical records -interaktioiden käyttö toimitettaessa lääkettä ulkomaiselle henkilölle ulkomaisen reseptin perusteella</w:t>
      </w:r>
    </w:p>
    <w:p w14:paraId="2515AF62" w14:textId="77777777" w:rsidR="00FA7F7E" w:rsidRDefault="00FA7F7E" w:rsidP="00FA7F7E">
      <w:pPr>
        <w:pStyle w:val="Leipteksti"/>
      </w:pPr>
    </w:p>
    <w:p w14:paraId="4BF605F6" w14:textId="77777777" w:rsidR="00FA7F7E" w:rsidRDefault="00FA7F7E" w:rsidP="00B53BC4">
      <w:pPr>
        <w:pStyle w:val="LeiptekstiNormalharva"/>
      </w:pPr>
      <w:r>
        <w:t>Kun ulkomainen henkilö saapuu Suomessa apteekkiin, apteekki hakee ensin henkilön lääkemääräysten kuvailutiedot toimitettavan reseptin valintaa varten interaktiolla Find Document Metadata Query (RCMR_IN300029FI01).</w:t>
      </w:r>
      <w:r w:rsidRPr="0065524B">
        <w:t xml:space="preserve"> </w:t>
      </w:r>
      <w:r>
        <w:t xml:space="preserve">Kansallinen yhteyspiste palauttaa vastaukset interaktiolla Find Document Metadata Response (RCMR_IN300030FI01). Vastauksessa on mukana henkilön yksilöivä tunniste, jota käytetään jatkossa myöhemmissä hauissa henkilön tunnisteena. </w:t>
      </w:r>
    </w:p>
    <w:p w14:paraId="384F9385" w14:textId="77777777" w:rsidR="00FA7F7E" w:rsidRDefault="00FA7F7E" w:rsidP="00B53BC4">
      <w:pPr>
        <w:pStyle w:val="LeiptekstiNormalharva"/>
      </w:pPr>
      <w:r>
        <w:t>Varsinainen l</w:t>
      </w:r>
      <w:r w:rsidRPr="00F503C2">
        <w:t>ääkemääräys</w:t>
      </w:r>
      <w:r>
        <w:t>asiakirja</w:t>
      </w:r>
      <w:r w:rsidRPr="00F503C2">
        <w:t xml:space="preserve"> haetaan toimitettavaksi interaktiolla Find Prescription Document for Dispense Abroad Metadata and Content Query (RCMR_IN303331FI01). </w:t>
      </w:r>
      <w:r>
        <w:t>Kansallinen yhteyspiste</w:t>
      </w:r>
      <w:r w:rsidRPr="00E15C7E">
        <w:t xml:space="preserve"> palauttaa vastauksen </w:t>
      </w:r>
      <w:r w:rsidRPr="009E4134">
        <w:t>interaktiolla Find Document Metadata and Content Response (RCMR_IN</w:t>
      </w:r>
      <w:r>
        <w:t xml:space="preserve">300032FI01), jossa voi olla mukana asiakirjan lisäksi myös varoitusviesti. Varsinaisia asiakirjoja voidaan hakea em. interaktiolla yksi kerrallaan. Tämä rajaus on Rajat ylittävässä reseptissäkin </w:t>
      </w:r>
      <w:r w:rsidRPr="00DF0CE2">
        <w:t>viestinvälityksellinen ja sen ei tarvitse näkyä käyttäjän prosessissa (kuvailutietojen pohjalta voidaan siis valita useita eri lääkemääräyksiä toimitettavaksi</w:t>
      </w:r>
      <w:r>
        <w:t>,</w:t>
      </w:r>
      <w:r w:rsidRPr="00DF0CE2">
        <w:t xml:space="preserve"> ja nämä haetaan taustalla yksi kerrallaan toimitusta varten</w:t>
      </w:r>
      <w:r>
        <w:t>)</w:t>
      </w:r>
      <w:r w:rsidRPr="00DF0CE2">
        <w:t>.</w:t>
      </w:r>
    </w:p>
    <w:p w14:paraId="5FDB3765" w14:textId="77777777" w:rsidR="00FA7F7E" w:rsidRDefault="00FA7F7E" w:rsidP="000F4D53">
      <w:pPr>
        <w:pStyle w:val="LeiptekstiNormalharva"/>
      </w:pPr>
      <w:r>
        <w:t>Tehdystä toimituksesta apteekkijärjestelmä</w:t>
      </w:r>
      <w:r w:rsidRPr="00C22B7F">
        <w:t xml:space="preserve"> lähettää</w:t>
      </w:r>
      <w:r>
        <w:t xml:space="preserve"> kansalliseen yhteyspisteeseen</w:t>
      </w:r>
      <w:r w:rsidRPr="00C22B7F">
        <w:t xml:space="preserve"> toi</w:t>
      </w:r>
      <w:r>
        <w:t>mitusasiakirjan</w:t>
      </w:r>
      <w:r w:rsidRPr="00C22B7F">
        <w:t xml:space="preserve"> </w:t>
      </w:r>
      <w:r>
        <w:t xml:space="preserve">interaktiolla Original Dispense Document with Content (RCMR_IN300202FI01), </w:t>
      </w:r>
      <w:r w:rsidRPr="00C22B7F">
        <w:t xml:space="preserve">ja saa tähän </w:t>
      </w:r>
      <w:r>
        <w:t xml:space="preserve">sovellustason </w:t>
      </w:r>
      <w:r w:rsidRPr="00C22B7F">
        <w:t>kuittau</w:t>
      </w:r>
      <w:r>
        <w:t>ssanoman (RCMR_IN3</w:t>
      </w:r>
      <w:r w:rsidRPr="00C22B7F">
        <w:t>20001FI</w:t>
      </w:r>
      <w:r>
        <w:t>01) kansalliselta yhteyspisteeltä, kun se on välittänyt toimitusasiakirjan ulkomaille.</w:t>
      </w:r>
    </w:p>
    <w:p w14:paraId="77E914F9" w14:textId="77777777" w:rsidR="00FA7F7E" w:rsidRDefault="00FA7F7E" w:rsidP="000F4D53">
      <w:pPr>
        <w:pStyle w:val="LeiptekstiNormalharva"/>
      </w:pPr>
      <w:r>
        <w:t>Kaaviossa ei ole esitetty poikkeustilanteita. Kaikki poikkeukset on määritelty käyttötapausten määrittelydokumentissa.</w:t>
      </w:r>
    </w:p>
    <w:p w14:paraId="43D69B41" w14:textId="77777777" w:rsidR="00FA7F7E" w:rsidRDefault="00FA7F7E" w:rsidP="00FA7F7E">
      <w:pPr>
        <w:pStyle w:val="Leipteksti"/>
      </w:pPr>
    </w:p>
    <w:p w14:paraId="1B0EDDC3" w14:textId="77777777" w:rsidR="00FA7F7E" w:rsidRPr="001E02DB" w:rsidRDefault="00FA7F7E" w:rsidP="00FA7F7E">
      <w:pPr>
        <w:pStyle w:val="Leipteksti"/>
      </w:pPr>
    </w:p>
    <w:p w14:paraId="245E50D1" w14:textId="77777777" w:rsidR="00FA7F7E" w:rsidRPr="000F4D53" w:rsidRDefault="00FA7F7E" w:rsidP="000F4D53">
      <w:pPr>
        <w:pStyle w:val="Otsikko1"/>
      </w:pPr>
      <w:bookmarkStart w:id="63" w:name="_Toc513470438"/>
      <w:bookmarkStart w:id="64" w:name="_Toc25233471"/>
      <w:r w:rsidRPr="000F4D53">
        <w:t>Sovellusroolit</w:t>
      </w:r>
      <w:bookmarkEnd w:id="63"/>
      <w:bookmarkEnd w:id="64"/>
    </w:p>
    <w:p w14:paraId="514F26A2" w14:textId="2C60FD20" w:rsidR="00FA7F7E" w:rsidRDefault="00FA7F7E" w:rsidP="000F4D53">
      <w:pPr>
        <w:pStyle w:val="LeiptekstiNormalharva"/>
      </w:pPr>
      <w:r>
        <w:t xml:space="preserve">Suomalaisen sähköisen reseptin Medical Records -määrittelyissä </w:t>
      </w:r>
      <w:del w:id="65" w:author="Sinkkonen Anne" w:date="2019-11-08T08:18:00Z">
        <w:r w:rsidRPr="004D2805" w:rsidDel="00D528EE">
          <w:delText xml:space="preserve">(Lääkemääräyksen Medical Records sanomat v3.50, </w:delText>
        </w:r>
        <w:r w:rsidRPr="00607D37" w:rsidDel="00D528EE">
          <w:delText xml:space="preserve">OID: </w:delText>
        </w:r>
        <w:r w:rsidR="002F4189" w:rsidDel="00D528EE">
          <w:fldChar w:fldCharType="begin"/>
        </w:r>
        <w:r w:rsidR="002F4189" w:rsidDel="00D528EE">
          <w:delInstrText xml:space="preserve"> DOCPROPERTY  OID  \* MERGEFORMAT </w:delInstrText>
        </w:r>
        <w:r w:rsidR="002F4189" w:rsidDel="00D528EE">
          <w:fldChar w:fldCharType="separate"/>
        </w:r>
        <w:r w:rsidRPr="00607D37" w:rsidDel="00D528EE">
          <w:delText>1.2.246.777.11.2017.10</w:delText>
        </w:r>
        <w:r w:rsidR="002F4189" w:rsidDel="00D528EE">
          <w:fldChar w:fldCharType="end"/>
        </w:r>
        <w:r w:rsidDel="00D528EE">
          <w:delText>)</w:delText>
        </w:r>
      </w:del>
      <w:ins w:id="66" w:author="Sinkkonen Anne" w:date="2019-11-08T08:18:00Z">
        <w:r w:rsidR="00D528EE">
          <w:t>[1]</w:t>
        </w:r>
      </w:ins>
      <w:r>
        <w:t xml:space="preserve"> on kuvattu MR-sovellusalueessa määritellyt viisi sovellusroolia. Rajat ylittävässä reseptissä kansallinen yhteyspiste vastaa lähinnä sovellusroolia RCMR_AR000003</w:t>
      </w:r>
      <w:r w:rsidRPr="00042E53">
        <w:t>UV01</w:t>
      </w:r>
      <w:r>
        <w:t>. Apteekkijärjestelmän osalta käytetään samoja rooleja kuin suomalaisen sähköisen reseptinkin määrittelyissä, eli RCMR_AR000001</w:t>
      </w:r>
      <w:r w:rsidRPr="00042E53">
        <w:t>UV01</w:t>
      </w:r>
      <w:r>
        <w:t xml:space="preserve"> ja RCMR_AR000004</w:t>
      </w:r>
      <w:r w:rsidRPr="00042E53">
        <w:t>UV01</w:t>
      </w:r>
      <w:r>
        <w:t>.</w:t>
      </w:r>
    </w:p>
    <w:p w14:paraId="648A0458" w14:textId="77777777" w:rsidR="000F4D53" w:rsidRPr="000F4D53" w:rsidRDefault="000F4D53" w:rsidP="000F4D53">
      <w:pPr>
        <w:pStyle w:val="LeiptekstiNormalharva"/>
      </w:pPr>
    </w:p>
    <w:p w14:paraId="1DD5889A" w14:textId="77777777" w:rsidR="00FA7F7E" w:rsidRPr="000F4D53" w:rsidRDefault="00FA7F7E" w:rsidP="000F4D53">
      <w:pPr>
        <w:pStyle w:val="Otsikko1"/>
      </w:pPr>
      <w:bookmarkStart w:id="67" w:name="_Toc513470439"/>
      <w:bookmarkStart w:id="68" w:name="_Toc25233472"/>
      <w:r w:rsidRPr="000F4D53">
        <w:t>Laukaiseva tapahtuma - liipaisimet (Trigger eventit)</w:t>
      </w:r>
      <w:bookmarkEnd w:id="67"/>
      <w:bookmarkEnd w:id="68"/>
    </w:p>
    <w:p w14:paraId="23E62D40" w14:textId="77777777" w:rsidR="00FA7F7E" w:rsidRPr="00794A2A" w:rsidRDefault="00FA7F7E" w:rsidP="000F4D53">
      <w:pPr>
        <w:pStyle w:val="LeiptekstiNormalharva"/>
      </w:pPr>
      <w:r w:rsidRPr="00794A2A">
        <w:t>Rajat ylittävässä reseptissä alla olevat tapahtumat käynnistävät Rajat ylittävään reseptiin liittyvän interaktion:</w:t>
      </w:r>
    </w:p>
    <w:p w14:paraId="5062B7A8" w14:textId="77777777" w:rsidR="00FA7F7E" w:rsidRPr="0075590A" w:rsidRDefault="00FA7F7E" w:rsidP="000F4D53">
      <w:pPr>
        <w:pStyle w:val="LeiptekstiNormalharva"/>
        <w:spacing w:after="0"/>
        <w:rPr>
          <w:b/>
          <w:color w:val="FF0000"/>
          <w:lang w:val="en-US"/>
        </w:rPr>
      </w:pPr>
      <w:r w:rsidRPr="0075590A">
        <w:rPr>
          <w:b/>
          <w:lang w:val="en-US"/>
        </w:rPr>
        <w:t>Dokumenttihallinnan (Document management topic) triggerit:</w:t>
      </w:r>
    </w:p>
    <w:p w14:paraId="762C85D7" w14:textId="77777777" w:rsidR="00FA7F7E" w:rsidRDefault="00FA7F7E" w:rsidP="000F4D53">
      <w:pPr>
        <w:pStyle w:val="LeiptekstiNormalharva"/>
        <w:spacing w:after="0"/>
        <w:rPr>
          <w:lang w:val="en-US"/>
        </w:rPr>
      </w:pPr>
      <w:r>
        <w:rPr>
          <w:lang w:val="en-US"/>
        </w:rPr>
        <w:t>Original Document Notification (RCMR_TE000102</w:t>
      </w:r>
      <w:r w:rsidRPr="00042E53">
        <w:rPr>
          <w:lang w:val="en-US"/>
        </w:rPr>
        <w:t>UV01</w:t>
      </w:r>
      <w:r>
        <w:rPr>
          <w:lang w:val="en-US"/>
        </w:rPr>
        <w:t xml:space="preserve">)   </w:t>
      </w:r>
    </w:p>
    <w:p w14:paraId="251772D5" w14:textId="77777777" w:rsidR="00FA7F7E" w:rsidRDefault="00FA7F7E" w:rsidP="000F4D53">
      <w:pPr>
        <w:pStyle w:val="LeiptekstiNormalharva"/>
        <w:spacing w:after="0"/>
      </w:pPr>
      <w:r>
        <w:t>Tapahtuma, jossa luodaan dokumentti</w:t>
      </w:r>
    </w:p>
    <w:p w14:paraId="0F9D143F" w14:textId="77777777" w:rsidR="00FA7F7E" w:rsidRDefault="00FA7F7E" w:rsidP="000F4D53">
      <w:pPr>
        <w:pStyle w:val="LeiptekstiNormalharva"/>
      </w:pPr>
    </w:p>
    <w:p w14:paraId="181E7793" w14:textId="77777777" w:rsidR="00FA7F7E" w:rsidRPr="00CE0F5B" w:rsidRDefault="00FA7F7E" w:rsidP="000F4D53">
      <w:pPr>
        <w:pStyle w:val="LeiptekstiNormalharva"/>
        <w:spacing w:after="0"/>
      </w:pPr>
      <w:r w:rsidRPr="00CE0F5B">
        <w:t>Received document event (RCMR_TE000777FI01)</w:t>
      </w:r>
    </w:p>
    <w:p w14:paraId="63DE0F34" w14:textId="77777777" w:rsidR="00FA7F7E" w:rsidRDefault="00FA7F7E" w:rsidP="000F4D53">
      <w:pPr>
        <w:pStyle w:val="LeiptekstiNormalharva"/>
        <w:spacing w:after="0"/>
      </w:pPr>
      <w:r w:rsidRPr="00DE703A">
        <w:t xml:space="preserve">Tapahtuma, </w:t>
      </w:r>
      <w:r>
        <w:t>joka ilmaisee dokumentin vastaanoton ja käynnistää kuittausviestin lähettämisen</w:t>
      </w:r>
    </w:p>
    <w:p w14:paraId="58FA1EB2" w14:textId="77777777" w:rsidR="00FA7F7E" w:rsidRDefault="00FA7F7E" w:rsidP="000F4D53">
      <w:pPr>
        <w:pStyle w:val="LeiptekstiNormalharva"/>
      </w:pPr>
    </w:p>
    <w:p w14:paraId="0E788695" w14:textId="77777777" w:rsidR="00FA7F7E" w:rsidRPr="007E4970" w:rsidRDefault="00FA7F7E" w:rsidP="000F4D53">
      <w:pPr>
        <w:pStyle w:val="LeiptekstiNormalharva"/>
        <w:spacing w:after="0"/>
        <w:rPr>
          <w:b/>
          <w:lang w:val="en-US"/>
        </w:rPr>
      </w:pPr>
      <w:r w:rsidRPr="007E4970">
        <w:rPr>
          <w:b/>
          <w:lang w:val="en-US"/>
        </w:rPr>
        <w:t>Kyselyiden aihealueen (Document query topic) triggerit:</w:t>
      </w:r>
    </w:p>
    <w:p w14:paraId="40CFB588" w14:textId="77777777" w:rsidR="00FA7F7E" w:rsidRPr="00427D03" w:rsidRDefault="00FA7F7E" w:rsidP="000F4D53">
      <w:pPr>
        <w:pStyle w:val="LeiptekstiNormalharva"/>
        <w:spacing w:after="0"/>
        <w:rPr>
          <w:lang w:val="en-US"/>
        </w:rPr>
      </w:pPr>
      <w:r w:rsidRPr="00427D03">
        <w:rPr>
          <w:lang w:val="en-US"/>
        </w:rPr>
        <w:t>Document Query For Metadata</w:t>
      </w:r>
      <w:r>
        <w:rPr>
          <w:lang w:val="en-US"/>
        </w:rPr>
        <w:t xml:space="preserve"> </w:t>
      </w:r>
      <w:r w:rsidRPr="00427D03">
        <w:rPr>
          <w:lang w:val="en-US"/>
        </w:rPr>
        <w:t>(RCMR_TE000901</w:t>
      </w:r>
      <w:r>
        <w:rPr>
          <w:lang w:val="en-US"/>
        </w:rPr>
        <w:t>UV01</w:t>
      </w:r>
      <w:r w:rsidRPr="00427D03">
        <w:rPr>
          <w:lang w:val="en-US"/>
        </w:rPr>
        <w:t xml:space="preserve">) </w:t>
      </w:r>
    </w:p>
    <w:p w14:paraId="7B73ED1B" w14:textId="77777777" w:rsidR="00FA7F7E" w:rsidRPr="00427D03" w:rsidRDefault="00FA7F7E" w:rsidP="000F4D53">
      <w:pPr>
        <w:pStyle w:val="LeiptekstiNormalharva"/>
        <w:spacing w:after="0"/>
        <w:rPr>
          <w:lang w:val="en-US"/>
        </w:rPr>
      </w:pPr>
      <w:r w:rsidRPr="00427D03">
        <w:rPr>
          <w:lang w:val="en-US"/>
        </w:rPr>
        <w:t>Document Query For Metadata and Content</w:t>
      </w:r>
      <w:r>
        <w:rPr>
          <w:lang w:val="en-US"/>
        </w:rPr>
        <w:t xml:space="preserve"> </w:t>
      </w:r>
      <w:r w:rsidRPr="00427D03">
        <w:rPr>
          <w:lang w:val="en-US"/>
        </w:rPr>
        <w:t>(RCMR_TE000903</w:t>
      </w:r>
      <w:r>
        <w:rPr>
          <w:lang w:val="en-US"/>
        </w:rPr>
        <w:t>UV01</w:t>
      </w:r>
      <w:r w:rsidRPr="00427D03">
        <w:rPr>
          <w:lang w:val="en-US"/>
        </w:rPr>
        <w:t xml:space="preserve">) </w:t>
      </w:r>
    </w:p>
    <w:p w14:paraId="295C28AF" w14:textId="77777777" w:rsidR="00FA7F7E" w:rsidRPr="00427D03" w:rsidRDefault="00FA7F7E" w:rsidP="000F4D53">
      <w:pPr>
        <w:pStyle w:val="LeiptekstiNormalharva"/>
        <w:spacing w:after="0"/>
        <w:rPr>
          <w:lang w:val="en-US"/>
        </w:rPr>
      </w:pPr>
      <w:r w:rsidRPr="00427D03">
        <w:rPr>
          <w:lang w:val="en-US"/>
        </w:rPr>
        <w:t>Document Query Response For Metadata</w:t>
      </w:r>
      <w:r>
        <w:rPr>
          <w:lang w:val="en-US"/>
        </w:rPr>
        <w:t xml:space="preserve"> </w:t>
      </w:r>
      <w:r w:rsidRPr="00427D03">
        <w:rPr>
          <w:lang w:val="en-US"/>
        </w:rPr>
        <w:t>(RCMR_TE000902</w:t>
      </w:r>
      <w:r>
        <w:rPr>
          <w:lang w:val="en-US"/>
        </w:rPr>
        <w:t>UV01</w:t>
      </w:r>
      <w:r w:rsidRPr="00427D03">
        <w:rPr>
          <w:lang w:val="en-US"/>
        </w:rPr>
        <w:t xml:space="preserve">) </w:t>
      </w:r>
    </w:p>
    <w:p w14:paraId="4F918F6D" w14:textId="77777777" w:rsidR="00FA7F7E" w:rsidRDefault="00FA7F7E" w:rsidP="000F4D53">
      <w:pPr>
        <w:pStyle w:val="LeiptekstiNormalharva"/>
        <w:spacing w:after="0"/>
        <w:rPr>
          <w:lang w:val="en-US"/>
        </w:rPr>
      </w:pPr>
      <w:r>
        <w:rPr>
          <w:lang w:val="en-US"/>
        </w:rPr>
        <w:t>D</w:t>
      </w:r>
      <w:r w:rsidRPr="00427D03">
        <w:rPr>
          <w:lang w:val="en-US"/>
        </w:rPr>
        <w:t>ocument Query Response For Metadata and Content</w:t>
      </w:r>
      <w:r>
        <w:rPr>
          <w:lang w:val="en-US"/>
        </w:rPr>
        <w:t xml:space="preserve"> </w:t>
      </w:r>
      <w:r w:rsidRPr="00427D03">
        <w:rPr>
          <w:lang w:val="en-US"/>
        </w:rPr>
        <w:t>(RCMR_TE000904</w:t>
      </w:r>
      <w:r>
        <w:rPr>
          <w:lang w:val="en-US"/>
        </w:rPr>
        <w:t>UV01</w:t>
      </w:r>
      <w:r w:rsidRPr="00427D03">
        <w:rPr>
          <w:lang w:val="en-US"/>
        </w:rPr>
        <w:t>)</w:t>
      </w:r>
    </w:p>
    <w:p w14:paraId="1E3817E0" w14:textId="77777777" w:rsidR="000F4D53" w:rsidRPr="00301DF2" w:rsidRDefault="000F4D53" w:rsidP="000F4D53">
      <w:pPr>
        <w:pStyle w:val="LeiptekstiNormalharva"/>
        <w:rPr>
          <w:lang w:val="en-US"/>
        </w:rPr>
      </w:pPr>
    </w:p>
    <w:p w14:paraId="68F8A698" w14:textId="77777777" w:rsidR="00FA7F7E" w:rsidRPr="000F4D53" w:rsidRDefault="00FA7F7E" w:rsidP="000F4D53">
      <w:pPr>
        <w:pStyle w:val="Otsikko1"/>
      </w:pPr>
      <w:bookmarkStart w:id="69" w:name="_Toc513470440"/>
      <w:bookmarkStart w:id="70" w:name="_Toc25233473"/>
      <w:r w:rsidRPr="000F4D53">
        <w:t>Yleistä Medical records -viestirakenteista</w:t>
      </w:r>
      <w:bookmarkEnd w:id="69"/>
      <w:bookmarkEnd w:id="70"/>
    </w:p>
    <w:p w14:paraId="261BF43B" w14:textId="503F2FEB" w:rsidR="00FA7F7E" w:rsidRDefault="00FA7F7E" w:rsidP="000F4D53">
      <w:pPr>
        <w:pStyle w:val="LeiptekstiNormalharva"/>
      </w:pPr>
      <w:r>
        <w:t xml:space="preserve">Suomalaisen sähköisen reseptin Medical records -määrittelyissä </w:t>
      </w:r>
      <w:del w:id="71" w:author="Sinkkonen Anne" w:date="2019-11-08T08:18:00Z">
        <w:r w:rsidRPr="004D2805" w:rsidDel="00D528EE">
          <w:delText xml:space="preserve">(Lääkemääräyksen Medical Records sanomat v3.50, </w:delText>
        </w:r>
        <w:r w:rsidRPr="00607D37" w:rsidDel="00D528EE">
          <w:delText xml:space="preserve">OID: </w:delText>
        </w:r>
        <w:r w:rsidR="002F4189" w:rsidDel="00D528EE">
          <w:fldChar w:fldCharType="begin"/>
        </w:r>
        <w:r w:rsidR="002F4189" w:rsidDel="00D528EE">
          <w:delInstrText xml:space="preserve"> DOCPROPERTY  OID  \* MERGEFORMAT </w:delInstrText>
        </w:r>
        <w:r w:rsidR="002F4189" w:rsidDel="00D528EE">
          <w:fldChar w:fldCharType="separate"/>
        </w:r>
        <w:r w:rsidRPr="00607D37" w:rsidDel="00D528EE">
          <w:delText>1.2.246.777.11.2017.10</w:delText>
        </w:r>
        <w:r w:rsidR="002F4189" w:rsidDel="00D528EE">
          <w:fldChar w:fldCharType="end"/>
        </w:r>
        <w:r w:rsidDel="00D528EE">
          <w:delText>)</w:delText>
        </w:r>
      </w:del>
      <w:ins w:id="72" w:author="Sinkkonen Anne" w:date="2019-11-08T08:18:00Z">
        <w:r w:rsidR="00D528EE">
          <w:t>[1]</w:t>
        </w:r>
      </w:ins>
      <w:r>
        <w:t xml:space="preserve"> vastaavassa luvussa esitellyt määrittelyt pätevät pääasiassa myös Rajat ylittävässä reseptissä. Alla on kuvattu tarvittavia täsmennyksiä ja lisäyksiä Rajat ylittävän reseptin osalta.</w:t>
      </w:r>
    </w:p>
    <w:p w14:paraId="19753B33" w14:textId="77777777" w:rsidR="00FA7F7E" w:rsidRPr="00404A68" w:rsidRDefault="00FA7F7E" w:rsidP="000F4D53">
      <w:pPr>
        <w:pStyle w:val="LeiptekstiNormalharva"/>
        <w:rPr>
          <w:b/>
        </w:rPr>
      </w:pPr>
      <w:r w:rsidRPr="00404A68">
        <w:rPr>
          <w:b/>
        </w:rPr>
        <w:t>reasonCode-kenttä</w:t>
      </w:r>
    </w:p>
    <w:p w14:paraId="416CDD1B" w14:textId="77777777" w:rsidR="00FA7F7E" w:rsidRDefault="00FA7F7E" w:rsidP="000F4D53">
      <w:pPr>
        <w:pStyle w:val="LeiptekstiNormalharva"/>
      </w:pPr>
      <w:r>
        <w:t>reasonCode-kenttää käytetään kyselyn syyn ilmaisemiseen vastaavalla koodistolla kuin sähköisessä reseptissäkin. reasonCode-kenttää ei käytetä setId-hauissa palautettavien tietojen laajuuden ilmaisemiseen, sillä Rajat ylittävässä reseptissä setId ei ole tuettu hakuparametri.</w:t>
      </w:r>
    </w:p>
    <w:p w14:paraId="086B3CE3" w14:textId="77777777" w:rsidR="00FA7F7E" w:rsidRDefault="00FA7F7E" w:rsidP="000F4D53">
      <w:pPr>
        <w:pStyle w:val="LeiptekstiNormalharva"/>
        <w:rPr>
          <w:b/>
        </w:rPr>
      </w:pPr>
      <w:r>
        <w:rPr>
          <w:b/>
        </w:rPr>
        <w:t>PDF-muotoinen lääkemääräysasiakirja</w:t>
      </w:r>
    </w:p>
    <w:p w14:paraId="150B8F68" w14:textId="77777777" w:rsidR="00FA7F7E" w:rsidRDefault="00FA7F7E" w:rsidP="000F4D53">
      <w:pPr>
        <w:pStyle w:val="LeiptekstiNormalharva"/>
      </w:pPr>
      <w:r w:rsidRPr="001328B5">
        <w:t>Rajat ylittäväss</w:t>
      </w:r>
      <w:r>
        <w:t>ä reseptissä lääkemääräysasiakirjasta voi hakea myös PDF-muodon.</w:t>
      </w:r>
    </w:p>
    <w:p w14:paraId="7789526F" w14:textId="77777777" w:rsidR="00FA7F7E" w:rsidRDefault="00FA7F7E" w:rsidP="000F4D53">
      <w:pPr>
        <w:pStyle w:val="LeiptekstiNormalharva"/>
      </w:pPr>
      <w:r>
        <w:t>PDF-asiakirjan CDA R2 Header -tiedot ovat vastaavat kuin xml-muotoisessa asiakirjassa.</w:t>
      </w:r>
    </w:p>
    <w:p w14:paraId="6A2C5B5E" w14:textId="77777777" w:rsidR="00FA7F7E" w:rsidRDefault="00FA7F7E" w:rsidP="000F4D53">
      <w:pPr>
        <w:pStyle w:val="LeiptekstiNormalharva"/>
      </w:pPr>
      <w:r>
        <w:lastRenderedPageBreak/>
        <w:t>Itse PDF-dokumentti upotetaan CDA R2 -rakenteessa nonXMLBody/text -elementin sisään Base64-koodattuna.</w:t>
      </w:r>
    </w:p>
    <w:p w14:paraId="42BA067B" w14:textId="77777777" w:rsidR="00FA7F7E" w:rsidRPr="00C4454D" w:rsidRDefault="00FA7F7E" w:rsidP="000F4D53">
      <w:pPr>
        <w:pStyle w:val="LeiptekstiNormalharva"/>
      </w:pPr>
    </w:p>
    <w:p w14:paraId="759774A5" w14:textId="77777777" w:rsidR="00FA7F7E" w:rsidRPr="000F4D53" w:rsidRDefault="00FA7F7E" w:rsidP="000F4D53">
      <w:pPr>
        <w:pStyle w:val="Otsikko1"/>
      </w:pPr>
      <w:bookmarkStart w:id="73" w:name="_Toc513470441"/>
      <w:bookmarkStart w:id="74" w:name="_Toc25233474"/>
      <w:r w:rsidRPr="000F4D53">
        <w:t>Dokumenttihallinnan interaktiot ja niissä käytettävä tietosisältö</w:t>
      </w:r>
      <w:bookmarkEnd w:id="73"/>
      <w:bookmarkEnd w:id="74"/>
    </w:p>
    <w:p w14:paraId="4E62E796" w14:textId="77777777" w:rsidR="00FA7F7E" w:rsidRDefault="00FA7F7E" w:rsidP="000F4D53">
      <w:pPr>
        <w:pStyle w:val="LeiptekstiNormalharva"/>
      </w:pPr>
      <w:r>
        <w:t>Tässä luvussa käydään läpi Rajat ylittävän reseptin dokumenttien tai niiden kuvailutietojen siirrossa käytettävät viestityypit sekä interaktiot, joissa viestityyppejä hyödynnetään. Kyselyiden interaktiot ja tietosisällöt on kuvattu luvussa 8.</w:t>
      </w:r>
    </w:p>
    <w:p w14:paraId="435B32E5" w14:textId="77777777" w:rsidR="000F4D53" w:rsidRDefault="000F4D53" w:rsidP="00FA7F7E"/>
    <w:p w14:paraId="1CBC4705" w14:textId="77777777" w:rsidR="00FA7F7E" w:rsidRPr="000F4D53" w:rsidRDefault="00FA7F7E" w:rsidP="000F4D53">
      <w:pPr>
        <w:pStyle w:val="Otsikko2"/>
      </w:pPr>
      <w:bookmarkStart w:id="75" w:name="_Toc513470442"/>
      <w:bookmarkStart w:id="76" w:name="_Toc25233475"/>
      <w:r w:rsidRPr="000F4D53">
        <w:t>Dokumenttihallinnan sanomatyypit (tietosisällöt)</w:t>
      </w:r>
      <w:bookmarkEnd w:id="75"/>
      <w:bookmarkEnd w:id="76"/>
    </w:p>
    <w:p w14:paraId="7DFD5DC2" w14:textId="77777777" w:rsidR="00FA7F7E" w:rsidRPr="000F4D53" w:rsidRDefault="00FA7F7E" w:rsidP="000F4D53">
      <w:pPr>
        <w:pStyle w:val="LeiptekstiNormalharva"/>
      </w:pPr>
      <w:r w:rsidRPr="000F4D53">
        <w:t xml:space="preserve">Dokumenttihallinnan sanomatyyppien tietosisällöt pohjautuvat RMIM-malliin Medical Records - Clinical Documents Message Model (RCMR_RM000050). Tästä RMIM-mallista on johdettu HMD-viestikuvaus Clinical Document Event (RCMR_HD000050). Hierarkkisen viestikuvauksen (HMD) pohjalta on luotu kaksi sanomatyyppiä RCMR_MT300002FI01 ja RCMR_MT300001FI01, jotka on kuvattu tarkemmin seuraavissa kappaleissa. Text-elementin käyttö on sallittua vain RCMR_MT300002FI01 </w:t>
      </w:r>
      <w:r w:rsidRPr="000F4D53">
        <w:noBreakHyphen/>
        <w:t>sanomatyyppiä hyödyntävissä interaktioissa. Interaktio, jolla palautetaan vastaus kuvailutietojenkyselyyn, on sidottu sanomatyyppiin RCMR_MT300001FI01, ja clinicalDocument.text -elementin käyttö ei ole sallittua tässä sanomatyypissä.</w:t>
      </w:r>
    </w:p>
    <w:p w14:paraId="7C02DE99" w14:textId="77777777" w:rsidR="00FA7F7E" w:rsidRPr="000F4D53" w:rsidRDefault="00FA7F7E" w:rsidP="000F4D53">
      <w:pPr>
        <w:pStyle w:val="Otsikko3"/>
      </w:pPr>
      <w:bookmarkStart w:id="77" w:name="_Ref169921165"/>
      <w:bookmarkStart w:id="78" w:name="_Toc170762812"/>
      <w:bookmarkStart w:id="79" w:name="_Toc170763559"/>
      <w:bookmarkStart w:id="80" w:name="_Toc492904215"/>
      <w:bookmarkStart w:id="81" w:name="_Toc513470443"/>
      <w:bookmarkStart w:id="82" w:name="_Toc25233476"/>
      <w:r w:rsidRPr="000F4D53">
        <w:t>Document Event -  RCMR_MT300001</w:t>
      </w:r>
      <w:bookmarkEnd w:id="77"/>
      <w:bookmarkEnd w:id="78"/>
      <w:bookmarkEnd w:id="79"/>
      <w:r w:rsidRPr="000F4D53">
        <w:t>FI01</w:t>
      </w:r>
      <w:bookmarkEnd w:id="80"/>
      <w:bookmarkEnd w:id="81"/>
      <w:bookmarkEnd w:id="82"/>
    </w:p>
    <w:p w14:paraId="15228EFE" w14:textId="77777777" w:rsidR="00FA7F7E" w:rsidRDefault="00FA7F7E" w:rsidP="000F4D53">
      <w:pPr>
        <w:pStyle w:val="LeiptekstiNormalharva"/>
        <w:rPr>
          <w:color w:val="FF0000"/>
        </w:rPr>
      </w:pPr>
      <w:r>
        <w:t>Tällä sanomatyypillä palautetaan asiakirjojen kuvailutiedot, kun apteekissa haetaan ulkomaisen henkilön lääkemääräyksiä toimitettavan reseptin valintaa varten.</w:t>
      </w:r>
    </w:p>
    <w:p w14:paraId="69D4600A" w14:textId="77777777" w:rsidR="00FA7F7E" w:rsidRPr="00344769" w:rsidRDefault="00FA7F7E" w:rsidP="000F4D53">
      <w:pPr>
        <w:pStyle w:val="LeiptekstiNormalharva"/>
      </w:pPr>
      <w:r w:rsidRPr="00D8305F">
        <w:t xml:space="preserve">Alla olevassa taulukossa on määritelty sanomatyypin tietosisältö. </w:t>
      </w:r>
    </w:p>
    <w:tbl>
      <w:tblPr>
        <w:tblW w:w="9390" w:type="dxa"/>
        <w:tblInd w:w="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11"/>
        <w:gridCol w:w="1134"/>
        <w:gridCol w:w="1134"/>
        <w:gridCol w:w="4111"/>
      </w:tblGrid>
      <w:tr w:rsidR="00FA7F7E" w14:paraId="4AE9FFE5" w14:textId="77777777" w:rsidTr="00803B34">
        <w:trPr>
          <w:trHeight w:val="420"/>
        </w:trPr>
        <w:tc>
          <w:tcPr>
            <w:tcW w:w="3011" w:type="dxa"/>
            <w:shd w:val="clear" w:color="auto" w:fill="99CCFF"/>
            <w:vAlign w:val="center"/>
          </w:tcPr>
          <w:p w14:paraId="13756190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Elementin nimi</w:t>
            </w:r>
          </w:p>
        </w:tc>
        <w:tc>
          <w:tcPr>
            <w:tcW w:w="1134" w:type="dxa"/>
            <w:shd w:val="clear" w:color="auto" w:fill="99CCFF"/>
            <w:noWrap/>
            <w:vAlign w:val="center"/>
          </w:tcPr>
          <w:p w14:paraId="192C8371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Toistuvuus</w:t>
            </w:r>
          </w:p>
        </w:tc>
        <w:tc>
          <w:tcPr>
            <w:tcW w:w="1134" w:type="dxa"/>
            <w:shd w:val="clear" w:color="auto" w:fill="99CCFF"/>
            <w:vAlign w:val="center"/>
          </w:tcPr>
          <w:p w14:paraId="5BBB4D62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  <w:t>Oletusarvo</w:t>
            </w:r>
          </w:p>
        </w:tc>
        <w:tc>
          <w:tcPr>
            <w:tcW w:w="4111" w:type="dxa"/>
            <w:shd w:val="clear" w:color="auto" w:fill="99CCFF"/>
            <w:vAlign w:val="center"/>
          </w:tcPr>
          <w:p w14:paraId="3B947F72" w14:textId="77777777" w:rsidR="00FA7F7E" w:rsidRDefault="00FA7F7E" w:rsidP="00A8423E">
            <w:pP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  <w:t>Selite</w:t>
            </w:r>
          </w:p>
        </w:tc>
      </w:tr>
      <w:tr w:rsidR="00FA7F7E" w14:paraId="3CC68F1A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0E0AD8F9" w14:textId="77777777" w:rsidR="00FA7F7E" w:rsidRDefault="00FA7F7E" w:rsidP="00A8423E">
            <w:pP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  <w:t>ClinicalDocument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513287B2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0..1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1A8C9D32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1F773F5D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FA7F7E" w14:paraId="0F720BD0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286CBAC1" w14:textId="77777777" w:rsidR="00FA7F7E" w:rsidRDefault="00FA7F7E" w:rsidP="00A8423E">
            <w:pPr>
              <w:pStyle w:val="CDA-headertext"/>
              <w:ind w:firstLine="110"/>
              <w:rPr>
                <w:lang w:val="en-US"/>
              </w:rPr>
            </w:pPr>
            <w:r>
              <w:rPr>
                <w:lang w:val="en-US"/>
              </w:rPr>
              <w:t>classCode</w:t>
            </w:r>
          </w:p>
        </w:tc>
        <w:tc>
          <w:tcPr>
            <w:tcW w:w="1134" w:type="dxa"/>
            <w:noWrap/>
            <w:vAlign w:val="center"/>
          </w:tcPr>
          <w:p w14:paraId="6E453D93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134" w:type="dxa"/>
            <w:vAlign w:val="center"/>
          </w:tcPr>
          <w:p w14:paraId="71582AD5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DOCCLIN</w:t>
            </w:r>
          </w:p>
        </w:tc>
        <w:tc>
          <w:tcPr>
            <w:tcW w:w="4111" w:type="dxa"/>
            <w:vAlign w:val="center"/>
          </w:tcPr>
          <w:p w14:paraId="5E702616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FA7F7E" w14:paraId="2884BF42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253BDAAB" w14:textId="77777777" w:rsidR="00FA7F7E" w:rsidRDefault="00FA7F7E" w:rsidP="00A8423E">
            <w:pPr>
              <w:pStyle w:val="CDA-headertext"/>
              <w:ind w:firstLine="110"/>
              <w:rPr>
                <w:rStyle w:val="Hyperlinkki"/>
                <w:lang w:val="en-US"/>
              </w:rPr>
            </w:pPr>
            <w:r>
              <w:rPr>
                <w:lang w:val="en-US"/>
              </w:rPr>
              <w:t>moodCode</w:t>
            </w:r>
          </w:p>
        </w:tc>
        <w:tc>
          <w:tcPr>
            <w:tcW w:w="1134" w:type="dxa"/>
            <w:noWrap/>
            <w:vAlign w:val="center"/>
          </w:tcPr>
          <w:p w14:paraId="04409D21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134" w:type="dxa"/>
            <w:vAlign w:val="center"/>
          </w:tcPr>
          <w:p w14:paraId="3DD8A7A5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EVN</w:t>
            </w:r>
          </w:p>
        </w:tc>
        <w:tc>
          <w:tcPr>
            <w:tcW w:w="4111" w:type="dxa"/>
            <w:vAlign w:val="center"/>
          </w:tcPr>
          <w:p w14:paraId="3BA448AC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FA7F7E" w14:paraId="667ABE2A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07AA197A" w14:textId="77777777" w:rsidR="00FA7F7E" w:rsidRDefault="00FA7F7E" w:rsidP="00A8423E">
            <w:pPr>
              <w:pStyle w:val="CDA-headertext"/>
              <w:ind w:firstLine="110"/>
              <w:rPr>
                <w:lang w:val="en-US"/>
              </w:rPr>
            </w:pPr>
            <w:r>
              <w:rPr>
                <w:lang w:val="en-US"/>
              </w:rPr>
              <w:t>realmCode</w:t>
            </w:r>
          </w:p>
        </w:tc>
        <w:tc>
          <w:tcPr>
            <w:tcW w:w="1134" w:type="dxa"/>
            <w:noWrap/>
            <w:vAlign w:val="center"/>
          </w:tcPr>
          <w:p w14:paraId="23A01046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134" w:type="dxa"/>
            <w:vAlign w:val="center"/>
          </w:tcPr>
          <w:p w14:paraId="4E9D14B0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FI</w:t>
            </w:r>
          </w:p>
        </w:tc>
        <w:tc>
          <w:tcPr>
            <w:tcW w:w="4111" w:type="dxa"/>
            <w:vAlign w:val="center"/>
          </w:tcPr>
          <w:p w14:paraId="7B2F73CF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Maakoodi</w:t>
            </w:r>
          </w:p>
        </w:tc>
      </w:tr>
      <w:tr w:rsidR="00FA7F7E" w14:paraId="286753DE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0DDE35BD" w14:textId="77777777" w:rsidR="00FA7F7E" w:rsidRDefault="00FA7F7E" w:rsidP="00A8423E">
            <w:pPr>
              <w:pStyle w:val="CDA-headertext"/>
              <w:ind w:firstLine="110"/>
            </w:pPr>
            <w:r>
              <w:t>typeId</w:t>
            </w:r>
          </w:p>
        </w:tc>
        <w:tc>
          <w:tcPr>
            <w:tcW w:w="1134" w:type="dxa"/>
            <w:noWrap/>
            <w:vAlign w:val="center"/>
          </w:tcPr>
          <w:p w14:paraId="20C05D64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vAlign w:val="center"/>
          </w:tcPr>
          <w:p w14:paraId="0ECB94FB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331F17E2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Kiinteä arvo:</w:t>
            </w:r>
          </w:p>
          <w:p w14:paraId="4AE40381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&lt;typeId root="2.16.840.1.113883.1.3" extension="POCD_HD000040"/&gt;</w:t>
            </w:r>
          </w:p>
        </w:tc>
      </w:tr>
      <w:tr w:rsidR="00FA7F7E" w14:paraId="0B60F418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1F09239F" w14:textId="77777777" w:rsidR="00FA7F7E" w:rsidRDefault="00FA7F7E" w:rsidP="00A8423E">
            <w:pPr>
              <w:pStyle w:val="CDA-headertext"/>
              <w:ind w:firstLine="110"/>
            </w:pPr>
            <w:r>
              <w:t>templateId</w:t>
            </w:r>
          </w:p>
        </w:tc>
        <w:tc>
          <w:tcPr>
            <w:tcW w:w="1134" w:type="dxa"/>
            <w:noWrap/>
            <w:vAlign w:val="center"/>
          </w:tcPr>
          <w:p w14:paraId="3CA8588A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vAlign w:val="center"/>
          </w:tcPr>
          <w:p w14:paraId="21596E71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7EEEA363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MR-sanomien soveltamisoppaan OID, esim.</w:t>
            </w:r>
          </w:p>
          <w:p w14:paraId="23FF11F7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1.2.246.777.11.2018.1</w:t>
            </w:r>
          </w:p>
        </w:tc>
      </w:tr>
      <w:tr w:rsidR="00FA7F7E" w14:paraId="6FD03431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2180FB83" w14:textId="77777777" w:rsidR="00FA7F7E" w:rsidRPr="0036693B" w:rsidRDefault="001B0B9D" w:rsidP="00A8423E">
            <w:pPr>
              <w:pStyle w:val="CDA-headertext"/>
              <w:ind w:firstLine="110"/>
              <w:rPr>
                <w:lang w:eastAsia="en-US"/>
              </w:rPr>
            </w:pPr>
            <w:hyperlink r:id="rId16" w:anchor="Act-id-att" w:tooltip="../../../infrastructure/rim/rim.htm#Act-id-att" w:history="1">
              <w:r w:rsidR="00FA7F7E" w:rsidRPr="0036693B">
                <w:rPr>
                  <w:lang w:eastAsia="en-US"/>
                </w:rPr>
                <w:t>id</w:t>
              </w:r>
            </w:hyperlink>
          </w:p>
        </w:tc>
        <w:tc>
          <w:tcPr>
            <w:tcW w:w="1134" w:type="dxa"/>
            <w:noWrap/>
            <w:vAlign w:val="center"/>
          </w:tcPr>
          <w:p w14:paraId="6C3D8C4E" w14:textId="77777777" w:rsidR="00FA7F7E" w:rsidRPr="0036693B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36693B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vAlign w:val="center"/>
          </w:tcPr>
          <w:p w14:paraId="103C83A0" w14:textId="77777777" w:rsidR="00FA7F7E" w:rsidRPr="00FC30E1" w:rsidRDefault="00FA7F7E" w:rsidP="00A8423E">
            <w:pPr>
              <w:jc w:val="center"/>
              <w:rPr>
                <w:rFonts w:ascii="Microsoft Sans Serif" w:hAnsi="Microsoft Sans Serif" w:cs="Microsoft Sans Serif"/>
                <w:color w:val="FF0000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7C924B31" w14:textId="77777777" w:rsidR="00FA7F7E" w:rsidRPr="00D35D31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36693B">
              <w:rPr>
                <w:rFonts w:ascii="Microsoft Sans Serif" w:hAnsi="Microsoft Sans Serif" w:cs="Microsoft Sans Serif"/>
                <w:sz w:val="18"/>
                <w:szCs w:val="18"/>
              </w:rPr>
              <w:t>MR -sanoman sisälle kapseloidun dokumentin yksilöivä tunniste</w:t>
            </w:r>
            <w:r w:rsidRPr="00D35D31">
              <w:rPr>
                <w:rFonts w:ascii="Microsoft Sans Serif" w:hAnsi="Microsoft Sans Serif" w:cs="Microsoft Sans Serif"/>
                <w:sz w:val="18"/>
                <w:szCs w:val="18"/>
              </w:rPr>
              <w:t>. Esimerkki:</w:t>
            </w:r>
          </w:p>
          <w:p w14:paraId="135B8E3D" w14:textId="77777777" w:rsidR="00FA7F7E" w:rsidRPr="00D35D31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sz w:val="18"/>
                <w:szCs w:val="18"/>
              </w:rPr>
              <w:t>&lt;id root="1.2.246.10.2458998.93" extension="2006.1"/&gt;</w:t>
            </w:r>
          </w:p>
          <w:p w14:paraId="3A6C8251" w14:textId="77777777" w:rsidR="00FA7F7E" w:rsidRPr="00FC30E1" w:rsidRDefault="00FA7F7E" w:rsidP="00A8423E">
            <w:pPr>
              <w:rPr>
                <w:rFonts w:ascii="Microsoft Sans Serif" w:hAnsi="Microsoft Sans Serif" w:cs="Microsoft Sans Serif"/>
                <w:color w:val="FF0000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sz w:val="18"/>
                <w:szCs w:val="18"/>
              </w:rPr>
              <w:t>Dokumenteissa käytetään solmuluokkaa 93.</w:t>
            </w:r>
          </w:p>
        </w:tc>
      </w:tr>
      <w:tr w:rsidR="00FA7F7E" w14:paraId="7AB1BF12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216F22AE" w14:textId="77777777" w:rsidR="00FA7F7E" w:rsidRDefault="001B0B9D" w:rsidP="00A8423E">
            <w:pPr>
              <w:pStyle w:val="CDA-headertext"/>
              <w:ind w:firstLine="110"/>
              <w:rPr>
                <w:lang w:eastAsia="en-US"/>
              </w:rPr>
            </w:pPr>
            <w:hyperlink r:id="rId17" w:anchor="Act-code-att" w:tooltip="../../../infrastructure/rim/rim.htm#Act-code-att" w:history="1">
              <w:r w:rsidR="00FA7F7E">
                <w:rPr>
                  <w:lang w:eastAsia="en-US"/>
                </w:rPr>
                <w:t>code</w:t>
              </w:r>
            </w:hyperlink>
          </w:p>
        </w:tc>
        <w:tc>
          <w:tcPr>
            <w:tcW w:w="1134" w:type="dxa"/>
            <w:noWrap/>
            <w:vAlign w:val="center"/>
          </w:tcPr>
          <w:p w14:paraId="3F922FD3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vAlign w:val="center"/>
          </w:tcPr>
          <w:p w14:paraId="6641777C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7891B4F9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välitettävän dokumentin/sanoman tyyppi, koodistosta: 1.2.246.537.5.40105.2006</w:t>
            </w:r>
          </w:p>
          <w:p w14:paraId="08D8A800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aina ’1’.</w:t>
            </w:r>
          </w:p>
        </w:tc>
      </w:tr>
      <w:tr w:rsidR="00FA7F7E" w14:paraId="7A4548F0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0FFC02CA" w14:textId="77777777" w:rsidR="00FA7F7E" w:rsidRPr="00B23067" w:rsidRDefault="001B0B9D" w:rsidP="00A8423E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18" w:anchor="Act-title-att" w:tooltip="../../../infrastructure/rim/rim.htm#Act-title-att" w:history="1">
              <w:r w:rsidR="00FA7F7E" w:rsidRPr="00B23067">
                <w:rPr>
                  <w:color w:val="A6A6A6" w:themeColor="background1" w:themeShade="A6"/>
                  <w:lang w:eastAsia="en-US"/>
                </w:rPr>
                <w:t>title</w:t>
              </w:r>
            </w:hyperlink>
          </w:p>
        </w:tc>
        <w:tc>
          <w:tcPr>
            <w:tcW w:w="1134" w:type="dxa"/>
            <w:noWrap/>
            <w:vAlign w:val="center"/>
          </w:tcPr>
          <w:p w14:paraId="5203AC90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71FFFE74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04D1A8CC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7388F251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4F0C0D2E" w14:textId="77777777" w:rsidR="00FA7F7E" w:rsidRDefault="001B0B9D" w:rsidP="00A8423E">
            <w:pPr>
              <w:pStyle w:val="CDA-headertext"/>
              <w:ind w:firstLine="110"/>
              <w:rPr>
                <w:lang w:eastAsia="en-US"/>
              </w:rPr>
            </w:pPr>
            <w:hyperlink r:id="rId19" w:anchor="Act-text-att" w:tooltip="../../../infrastructure/rim/rim.htm#Act-text-att" w:history="1">
              <w:r w:rsidR="00FA7F7E">
                <w:rPr>
                  <w:lang w:eastAsia="en-US"/>
                </w:rPr>
                <w:t>text</w:t>
              </w:r>
            </w:hyperlink>
          </w:p>
        </w:tc>
        <w:tc>
          <w:tcPr>
            <w:tcW w:w="1134" w:type="dxa"/>
            <w:noWrap/>
            <w:vAlign w:val="center"/>
          </w:tcPr>
          <w:p w14:paraId="1C62906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0C4B82F6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47EBD748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RAJOITUS:</w:t>
            </w:r>
          </w:p>
          <w:p w14:paraId="3DAEBCAC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Kenttää ei saa käyttää viestityyppiä  RCMR_MT300001FI01 käyttävissä interaktioissa.</w:t>
            </w:r>
          </w:p>
        </w:tc>
      </w:tr>
      <w:tr w:rsidR="00FA7F7E" w14:paraId="3AA33AC4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67C4F37A" w14:textId="77777777" w:rsidR="00FA7F7E" w:rsidRPr="00B23067" w:rsidRDefault="001B0B9D" w:rsidP="00A8423E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20" w:anchor="Act-statusCode-att" w:tooltip="../../../infrastructure/rim/rim.htm#Act-statusCode-att" w:history="1">
              <w:r w:rsidR="00FA7F7E" w:rsidRPr="00B23067">
                <w:rPr>
                  <w:color w:val="A6A6A6" w:themeColor="background1" w:themeShade="A6"/>
                  <w:lang w:eastAsia="en-US"/>
                </w:rPr>
                <w:t>statusCode</w:t>
              </w:r>
            </w:hyperlink>
          </w:p>
        </w:tc>
        <w:tc>
          <w:tcPr>
            <w:tcW w:w="1134" w:type="dxa"/>
            <w:noWrap/>
            <w:vAlign w:val="center"/>
          </w:tcPr>
          <w:p w14:paraId="09BD7873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vAlign w:val="center"/>
          </w:tcPr>
          <w:p w14:paraId="44C2812F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74E2C4C2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4F2C9DF7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23124773" w14:textId="77777777" w:rsidR="00FA7F7E" w:rsidRPr="00B23067" w:rsidRDefault="001B0B9D" w:rsidP="00A8423E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21" w:anchor="Act-effectiveTime-att" w:tooltip="../../../infrastructure/rim/rim.htm#Act-effectiveTime-att" w:history="1">
              <w:r w:rsidR="00FA7F7E" w:rsidRPr="00B23067">
                <w:rPr>
                  <w:color w:val="A6A6A6" w:themeColor="background1" w:themeShade="A6"/>
                  <w:lang w:eastAsia="en-US"/>
                </w:rPr>
                <w:t>effectiveTime</w:t>
              </w:r>
            </w:hyperlink>
          </w:p>
        </w:tc>
        <w:tc>
          <w:tcPr>
            <w:tcW w:w="1134" w:type="dxa"/>
            <w:noWrap/>
            <w:vAlign w:val="center"/>
          </w:tcPr>
          <w:p w14:paraId="0F4BBCE1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vAlign w:val="center"/>
          </w:tcPr>
          <w:p w14:paraId="6799BCC2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0FEB4116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464941E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7DB4F6AD" w14:textId="77777777" w:rsidR="00FA7F7E" w:rsidRPr="00B23067" w:rsidRDefault="001B0B9D" w:rsidP="00A8423E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22" w:anchor="Act-availabilityTime-att" w:tooltip="../../../infrastructure/rim/rim.htm#Act-availabilityTime-att" w:history="1">
              <w:r w:rsidR="00FA7F7E" w:rsidRPr="00B23067">
                <w:rPr>
                  <w:color w:val="A6A6A6" w:themeColor="background1" w:themeShade="A6"/>
                  <w:lang w:eastAsia="en-US"/>
                </w:rPr>
                <w:t>availabilityTime</w:t>
              </w:r>
            </w:hyperlink>
          </w:p>
        </w:tc>
        <w:tc>
          <w:tcPr>
            <w:tcW w:w="1134" w:type="dxa"/>
            <w:noWrap/>
            <w:vAlign w:val="center"/>
          </w:tcPr>
          <w:p w14:paraId="226844E8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15284E14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464807EB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38C8012D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31932342" w14:textId="77777777" w:rsidR="00FA7F7E" w:rsidRPr="00B23067" w:rsidRDefault="001B0B9D" w:rsidP="00A8423E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23" w:anchor="Act-confidentialityCode-att" w:tooltip="../../../infrastructure/rim/rim.htm#Act-confidentialityCode-att" w:history="1">
              <w:r w:rsidR="00FA7F7E" w:rsidRPr="00B23067">
                <w:rPr>
                  <w:color w:val="A6A6A6" w:themeColor="background1" w:themeShade="A6"/>
                  <w:lang w:eastAsia="en-US"/>
                </w:rPr>
                <w:t>confidentialityCode</w:t>
              </w:r>
            </w:hyperlink>
          </w:p>
        </w:tc>
        <w:tc>
          <w:tcPr>
            <w:tcW w:w="1134" w:type="dxa"/>
            <w:noWrap/>
            <w:vAlign w:val="center"/>
          </w:tcPr>
          <w:p w14:paraId="74BC6514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vAlign w:val="center"/>
          </w:tcPr>
          <w:p w14:paraId="7A7EA2C1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6736B4EE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24DCB3F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6BE1F8B5" w14:textId="77777777" w:rsidR="00FA7F7E" w:rsidRPr="00B23067" w:rsidRDefault="001B0B9D" w:rsidP="00A8423E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24" w:anchor="Act-reasonCode-att" w:tooltip="../../../infrastructure/rim/rim.htm#Act-reasonCode-att" w:history="1">
              <w:r w:rsidR="00FA7F7E" w:rsidRPr="00B23067">
                <w:rPr>
                  <w:color w:val="A6A6A6" w:themeColor="background1" w:themeShade="A6"/>
                  <w:lang w:eastAsia="en-US"/>
                </w:rPr>
                <w:t>reasonCode</w:t>
              </w:r>
            </w:hyperlink>
          </w:p>
        </w:tc>
        <w:tc>
          <w:tcPr>
            <w:tcW w:w="1134" w:type="dxa"/>
            <w:noWrap/>
            <w:vAlign w:val="center"/>
          </w:tcPr>
          <w:p w14:paraId="570F1E08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79FFF07F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6ABA1EF0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ei käytössä </w:t>
            </w:r>
          </w:p>
          <w:p w14:paraId="0141BF1F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</w:tr>
      <w:tr w:rsidR="00FA7F7E" w14:paraId="3FF397B6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0D7B1891" w14:textId="77777777" w:rsidR="00FA7F7E" w:rsidRPr="00B23067" w:rsidRDefault="001B0B9D" w:rsidP="00A8423E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25" w:anchor="Act-languageCode-att" w:tooltip="../../../infrastructure/rim/rim.htm#Act-languageCode-att" w:history="1">
              <w:r w:rsidR="00FA7F7E" w:rsidRPr="00B23067">
                <w:rPr>
                  <w:color w:val="A6A6A6" w:themeColor="background1" w:themeShade="A6"/>
                  <w:lang w:eastAsia="en-US"/>
                </w:rPr>
                <w:t>languageCode</w:t>
              </w:r>
            </w:hyperlink>
          </w:p>
        </w:tc>
        <w:tc>
          <w:tcPr>
            <w:tcW w:w="1134" w:type="dxa"/>
            <w:noWrap/>
            <w:vAlign w:val="center"/>
          </w:tcPr>
          <w:p w14:paraId="466A2819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vAlign w:val="center"/>
          </w:tcPr>
          <w:p w14:paraId="7191347A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fi</w:t>
            </w:r>
          </w:p>
        </w:tc>
        <w:tc>
          <w:tcPr>
            <w:tcW w:w="4111" w:type="dxa"/>
            <w:vAlign w:val="center"/>
          </w:tcPr>
          <w:p w14:paraId="6A970DA6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293AF270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7F0FE500" w14:textId="77777777" w:rsidR="00FA7F7E" w:rsidRPr="00462F2A" w:rsidRDefault="001B0B9D" w:rsidP="00A8423E">
            <w:pPr>
              <w:pStyle w:val="CDA-headertext"/>
              <w:ind w:firstLine="110"/>
              <w:rPr>
                <w:lang w:eastAsia="en-US"/>
              </w:rPr>
            </w:pPr>
            <w:hyperlink r:id="rId26" w:anchor="ContextStructure-setId-att" w:tooltip="../../../infrastructure/rim/rim.htm#ContextStructure-setId-att" w:history="1">
              <w:r w:rsidR="00FA7F7E" w:rsidRPr="00462F2A">
                <w:rPr>
                  <w:lang w:eastAsia="en-US"/>
                </w:rPr>
                <w:t>setId</w:t>
              </w:r>
            </w:hyperlink>
          </w:p>
        </w:tc>
        <w:tc>
          <w:tcPr>
            <w:tcW w:w="1134" w:type="dxa"/>
            <w:noWrap/>
            <w:vAlign w:val="center"/>
          </w:tcPr>
          <w:p w14:paraId="1FD12092" w14:textId="77777777" w:rsidR="00FA7F7E" w:rsidRPr="00462F2A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462F2A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vAlign w:val="center"/>
          </w:tcPr>
          <w:p w14:paraId="34DB4659" w14:textId="77777777" w:rsidR="00FA7F7E" w:rsidRPr="00462F2A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5B269ED8" w14:textId="77777777" w:rsidR="00FA7F7E" w:rsidRPr="00462F2A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462F2A">
              <w:rPr>
                <w:rFonts w:ascii="Microsoft Sans Serif" w:hAnsi="Microsoft Sans Serif" w:cs="Microsoft Sans Serif"/>
                <w:sz w:val="18"/>
                <w:szCs w:val="18"/>
              </w:rPr>
              <w:t>Alkuperäisen juuriasiakirjan OID-tunnus, ts. mihin asiakirjajoukkoon tämä asiakirja kuuluu.</w:t>
            </w:r>
          </w:p>
          <w:p w14:paraId="73A8AE7D" w14:textId="77777777" w:rsidR="00FA7F7E" w:rsidRPr="00977412" w:rsidRDefault="00FA7F7E" w:rsidP="00A8423E">
            <w:pPr>
              <w:rPr>
                <w:rFonts w:ascii="Microsoft Sans Serif" w:hAnsi="Microsoft Sans Serif" w:cs="Microsoft Sans Serif"/>
                <w:b/>
                <w:sz w:val="18"/>
                <w:szCs w:val="18"/>
              </w:rPr>
            </w:pPr>
            <w:r w:rsidRPr="00462F2A">
              <w:rPr>
                <w:rFonts w:ascii="Microsoft Sans Serif" w:hAnsi="Microsoft Sans Serif" w:cs="Microsoft Sans Serif"/>
                <w:b/>
                <w:sz w:val="18"/>
                <w:szCs w:val="18"/>
              </w:rPr>
              <w:t>Pakollinen.</w:t>
            </w:r>
          </w:p>
        </w:tc>
      </w:tr>
      <w:tr w:rsidR="00FA7F7E" w14:paraId="1425F818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5573846F" w14:textId="77777777" w:rsidR="00FA7F7E" w:rsidRDefault="001B0B9D" w:rsidP="00A8423E">
            <w:pPr>
              <w:pStyle w:val="CDA-headertext"/>
              <w:ind w:firstLine="110"/>
              <w:rPr>
                <w:lang w:eastAsia="en-US"/>
              </w:rPr>
            </w:pPr>
            <w:hyperlink r:id="rId27" w:anchor="ContextStructure-versionNumber-att" w:tooltip="../../../infrastructure/rim/rim.htm#ContextStructure-versionNumber-att" w:history="1">
              <w:r w:rsidR="00FA7F7E">
                <w:rPr>
                  <w:lang w:eastAsia="en-US"/>
                </w:rPr>
                <w:t>versionNumber</w:t>
              </w:r>
            </w:hyperlink>
          </w:p>
        </w:tc>
        <w:tc>
          <w:tcPr>
            <w:tcW w:w="1134" w:type="dxa"/>
            <w:noWrap/>
            <w:vAlign w:val="center"/>
          </w:tcPr>
          <w:p w14:paraId="4BAC76A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vAlign w:val="center"/>
          </w:tcPr>
          <w:p w14:paraId="3251E1AE" w14:textId="77777777" w:rsidR="00FA7F7E" w:rsidRPr="00230434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0A4B9C57" w14:textId="77777777" w:rsidR="00FA7F7E" w:rsidRPr="00230434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>Asiakirjan versionumero.</w:t>
            </w:r>
          </w:p>
          <w:p w14:paraId="11B97E10" w14:textId="77777777" w:rsidR="00FA7F7E" w:rsidRPr="00230434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ulkomailta palautuvan lääkemääräyksen versionumero on aina ’1’.</w:t>
            </w:r>
          </w:p>
        </w:tc>
      </w:tr>
      <w:tr w:rsidR="00FA7F7E" w14:paraId="7EEA868A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0FAB60C0" w14:textId="77777777" w:rsidR="00FA7F7E" w:rsidRPr="00B23067" w:rsidRDefault="001B0B9D" w:rsidP="00A8423E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28" w:anchor="Document-completionCode-att" w:tooltip="../../../infrastructure/rim/rim.htm#Document-completionCode-att" w:history="1">
              <w:r w:rsidR="00FA7F7E" w:rsidRPr="00B23067">
                <w:rPr>
                  <w:color w:val="A6A6A6" w:themeColor="background1" w:themeShade="A6"/>
                  <w:lang w:eastAsia="en-US"/>
                </w:rPr>
                <w:t>completionCode</w:t>
              </w:r>
            </w:hyperlink>
          </w:p>
        </w:tc>
        <w:tc>
          <w:tcPr>
            <w:tcW w:w="1134" w:type="dxa"/>
            <w:noWrap/>
            <w:vAlign w:val="center"/>
          </w:tcPr>
          <w:p w14:paraId="3CAB69C9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17061B2A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604CD73F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3C733339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0638699A" w14:textId="77777777" w:rsidR="00FA7F7E" w:rsidRPr="00B23067" w:rsidRDefault="001B0B9D" w:rsidP="00A8423E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29" w:anchor="Document-storageCode-att" w:tooltip="../../../infrastructure/rim/rim.htm#Document-storageCode-att" w:history="1">
              <w:r w:rsidR="00FA7F7E" w:rsidRPr="00B23067">
                <w:rPr>
                  <w:color w:val="A6A6A6" w:themeColor="background1" w:themeShade="A6"/>
                  <w:lang w:eastAsia="en-US"/>
                </w:rPr>
                <w:t>storageCode</w:t>
              </w:r>
            </w:hyperlink>
          </w:p>
        </w:tc>
        <w:tc>
          <w:tcPr>
            <w:tcW w:w="1134" w:type="dxa"/>
            <w:noWrap/>
            <w:vAlign w:val="center"/>
          </w:tcPr>
          <w:p w14:paraId="3D37EA06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2519C10C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680FAD2B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7A0DAD1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2A80DB10" w14:textId="77777777" w:rsidR="00FA7F7E" w:rsidRPr="00B23067" w:rsidRDefault="001B0B9D" w:rsidP="00A8423E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30" w:anchor="Document-copyTime-att" w:tooltip="../../../infrastructure/rim/rim.htm#Document-copyTime-att" w:history="1">
              <w:r w:rsidR="00FA7F7E" w:rsidRPr="00B23067">
                <w:rPr>
                  <w:color w:val="A6A6A6" w:themeColor="background1" w:themeShade="A6"/>
                  <w:lang w:eastAsia="en-US"/>
                </w:rPr>
                <w:t>copyTime</w:t>
              </w:r>
            </w:hyperlink>
          </w:p>
        </w:tc>
        <w:tc>
          <w:tcPr>
            <w:tcW w:w="1134" w:type="dxa"/>
            <w:noWrap/>
            <w:vAlign w:val="center"/>
          </w:tcPr>
          <w:p w14:paraId="2C60C7FC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17E4D9DA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418648BA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1E0CBF73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50F75632" w14:textId="77777777" w:rsidR="00FA7F7E" w:rsidRPr="00B23067" w:rsidRDefault="00FA7F7E" w:rsidP="00A8423E">
            <w:pPr>
              <w:ind w:firstLine="11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subject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3BB2A6F0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4FBB18CF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57B38BF3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ei käytössä </w:t>
            </w:r>
          </w:p>
        </w:tc>
      </w:tr>
      <w:tr w:rsidR="00FA7F7E" w14:paraId="6F47D183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6A194DE8" w14:textId="77777777" w:rsidR="00FA7F7E" w:rsidRDefault="00FA7F7E" w:rsidP="00A8423E">
            <w:pPr>
              <w:ind w:firstLine="110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recordTarget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67CEA0C9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1..*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7CFB213F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4937731C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tiedot</w:t>
            </w:r>
          </w:p>
        </w:tc>
      </w:tr>
      <w:tr w:rsidR="00FA7F7E" w14:paraId="2F75E923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313D6E59" w14:textId="77777777" w:rsidR="00FA7F7E" w:rsidRDefault="001B0B9D" w:rsidP="00A8423E">
            <w:pPr>
              <w:pStyle w:val="CDA-headertext"/>
              <w:ind w:firstLine="290"/>
              <w:rPr>
                <w:lang w:val="sv-SE" w:eastAsia="en-US"/>
              </w:rPr>
            </w:pPr>
            <w:hyperlink r:id="rId31" w:anchor="Participation-typeCode-att" w:tooltip="../../../infrastructure/rim/rim.htm#Participation-typeCode-att" w:history="1">
              <w:r w:rsidR="00FA7F7E">
                <w:rPr>
                  <w:lang w:val="sv-SE" w:eastAsia="en-US"/>
                </w:rPr>
                <w:t>typeCode</w:t>
              </w:r>
            </w:hyperlink>
          </w:p>
        </w:tc>
        <w:tc>
          <w:tcPr>
            <w:tcW w:w="1134" w:type="dxa"/>
            <w:noWrap/>
            <w:vAlign w:val="center"/>
          </w:tcPr>
          <w:p w14:paraId="1CBF2B92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  <w:t>1..1</w:t>
            </w:r>
          </w:p>
        </w:tc>
        <w:tc>
          <w:tcPr>
            <w:tcW w:w="1134" w:type="dxa"/>
            <w:vAlign w:val="center"/>
          </w:tcPr>
          <w:p w14:paraId="6CF72E58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  <w:t>RCT</w:t>
            </w:r>
          </w:p>
        </w:tc>
        <w:tc>
          <w:tcPr>
            <w:tcW w:w="4111" w:type="dxa"/>
            <w:vAlign w:val="center"/>
          </w:tcPr>
          <w:p w14:paraId="61B9C98C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</w:pPr>
          </w:p>
        </w:tc>
      </w:tr>
      <w:tr w:rsidR="00FA7F7E" w14:paraId="0649CA73" w14:textId="77777777" w:rsidTr="00803B34">
        <w:trPr>
          <w:trHeight w:val="255"/>
        </w:trPr>
        <w:tc>
          <w:tcPr>
            <w:tcW w:w="3011" w:type="dxa"/>
            <w:shd w:val="clear" w:color="FFFF99" w:fill="C0C0C0"/>
            <w:noWrap/>
            <w:vAlign w:val="center"/>
          </w:tcPr>
          <w:p w14:paraId="597D9F0F" w14:textId="77777777" w:rsidR="00FA7F7E" w:rsidRDefault="00FA7F7E" w:rsidP="00A8423E">
            <w:pPr>
              <w:ind w:firstLine="290"/>
              <w:rPr>
                <w:rFonts w:ascii="Microsoft Sans Serif" w:hAnsi="Microsoft Sans Serif" w:cs="Microsoft Sans Serif"/>
                <w:b/>
                <w:bCs/>
                <w:i/>
                <w:iCs/>
                <w:sz w:val="18"/>
                <w:szCs w:val="18"/>
                <w:lang w:val="sv-SE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sv-SE"/>
              </w:rPr>
              <w:t>patient</w:t>
            </w:r>
          </w:p>
        </w:tc>
        <w:tc>
          <w:tcPr>
            <w:tcW w:w="1134" w:type="dxa"/>
            <w:shd w:val="clear" w:color="FFFF99" w:fill="C0C0C0"/>
            <w:noWrap/>
            <w:vAlign w:val="center"/>
          </w:tcPr>
          <w:p w14:paraId="434BD6E5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shd w:val="clear" w:color="FFFF99" w:fill="C0C0C0"/>
            <w:vAlign w:val="center"/>
          </w:tcPr>
          <w:p w14:paraId="4F7FDDD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C0C0C0"/>
            <w:vAlign w:val="center"/>
          </w:tcPr>
          <w:p w14:paraId="776F5CD8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FA7F7E" w14:paraId="27D15295" w14:textId="77777777" w:rsidTr="00803B34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57E85A8B" w14:textId="77777777" w:rsidR="00FA7F7E" w:rsidRPr="002F285B" w:rsidRDefault="00FA7F7E" w:rsidP="00A8423E">
            <w:pPr>
              <w:ind w:firstLine="470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 w:rsidRPr="002F285B"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id</w:t>
            </w:r>
          </w:p>
        </w:tc>
        <w:tc>
          <w:tcPr>
            <w:tcW w:w="1134" w:type="dxa"/>
            <w:shd w:val="clear" w:color="FFFF99" w:fill="auto"/>
            <w:noWrap/>
            <w:vAlign w:val="center"/>
          </w:tcPr>
          <w:p w14:paraId="07E66C41" w14:textId="77777777" w:rsidR="00FA7F7E" w:rsidRPr="002F285B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F285B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shd w:val="clear" w:color="FFFF99" w:fill="auto"/>
            <w:vAlign w:val="center"/>
          </w:tcPr>
          <w:p w14:paraId="2DD3A05A" w14:textId="77777777" w:rsidR="00FA7F7E" w:rsidRPr="002F285B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auto"/>
            <w:vAlign w:val="center"/>
          </w:tcPr>
          <w:p w14:paraId="2ABB7304" w14:textId="77777777" w:rsidR="00FA7F7E" w:rsidRPr="002F285B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F285B">
              <w:rPr>
                <w:rFonts w:ascii="Microsoft Sans Serif" w:hAnsi="Microsoft Sans Serif" w:cs="Microsoft Sans Serif"/>
                <w:sz w:val="18"/>
                <w:szCs w:val="18"/>
              </w:rPr>
              <w:t>Potilaan yksilöintitunnus.</w:t>
            </w:r>
          </w:p>
          <w:p w14:paraId="74381D84" w14:textId="77777777" w:rsidR="00FA7F7E" w:rsidRPr="002F285B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Yksilöintitunnuksen m</w:t>
            </w:r>
            <w:r w:rsidRPr="002F285B">
              <w:rPr>
                <w:rFonts w:ascii="Microsoft Sans Serif" w:hAnsi="Microsoft Sans Serif" w:cs="Microsoft Sans Serif"/>
                <w:sz w:val="18"/>
                <w:szCs w:val="18"/>
              </w:rPr>
              <w:t>uoto vaihtelee maakohtaisesti.</w:t>
            </w:r>
          </w:p>
        </w:tc>
      </w:tr>
      <w:tr w:rsidR="00FA7F7E" w14:paraId="2FC61CFF" w14:textId="77777777" w:rsidTr="00803B34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2459DAE6" w14:textId="77777777" w:rsidR="00FA7F7E" w:rsidRPr="00B23067" w:rsidRDefault="00FA7F7E" w:rsidP="00A8423E">
            <w:pPr>
              <w:ind w:firstLine="470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addr</w:t>
            </w:r>
          </w:p>
        </w:tc>
        <w:tc>
          <w:tcPr>
            <w:tcW w:w="1134" w:type="dxa"/>
            <w:shd w:val="clear" w:color="FFFF99" w:fill="auto"/>
            <w:noWrap/>
            <w:vAlign w:val="center"/>
          </w:tcPr>
          <w:p w14:paraId="262F68F2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shd w:val="clear" w:color="FFFF99" w:fill="auto"/>
            <w:vAlign w:val="center"/>
          </w:tcPr>
          <w:p w14:paraId="03D9D905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auto"/>
            <w:vAlign w:val="center"/>
          </w:tcPr>
          <w:p w14:paraId="576744C5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9CDC04F" w14:textId="77777777" w:rsidTr="00803B34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5E533DE6" w14:textId="77777777" w:rsidR="00FA7F7E" w:rsidRPr="00B23067" w:rsidRDefault="00FA7F7E" w:rsidP="00A8423E">
            <w:pPr>
              <w:ind w:firstLine="470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telecom</w:t>
            </w:r>
          </w:p>
        </w:tc>
        <w:tc>
          <w:tcPr>
            <w:tcW w:w="1134" w:type="dxa"/>
            <w:shd w:val="clear" w:color="FFFF99" w:fill="auto"/>
            <w:noWrap/>
            <w:vAlign w:val="center"/>
          </w:tcPr>
          <w:p w14:paraId="3A7A8389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FFFF99" w:fill="auto"/>
            <w:vAlign w:val="center"/>
          </w:tcPr>
          <w:p w14:paraId="0914F697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auto"/>
            <w:vAlign w:val="center"/>
          </w:tcPr>
          <w:p w14:paraId="0444ADD7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70B97947" w14:textId="77777777" w:rsidTr="00803B34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4557812C" w14:textId="77777777" w:rsidR="00FA7F7E" w:rsidRDefault="00FA7F7E" w:rsidP="00A8423E">
            <w:pPr>
              <w:ind w:firstLine="470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  <w:lang w:val="en-US"/>
              </w:rPr>
              <w:t>statusCode</w:t>
            </w:r>
          </w:p>
        </w:tc>
        <w:tc>
          <w:tcPr>
            <w:tcW w:w="1134" w:type="dxa"/>
            <w:shd w:val="clear" w:color="FFFF99" w:fill="auto"/>
            <w:noWrap/>
            <w:vAlign w:val="center"/>
          </w:tcPr>
          <w:p w14:paraId="49035318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134" w:type="dxa"/>
            <w:shd w:val="clear" w:color="FFFF99" w:fill="auto"/>
            <w:vAlign w:val="center"/>
          </w:tcPr>
          <w:p w14:paraId="1F979EF4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active</w:t>
            </w:r>
          </w:p>
        </w:tc>
        <w:tc>
          <w:tcPr>
            <w:tcW w:w="4111" w:type="dxa"/>
            <w:shd w:val="clear" w:color="FFFF99" w:fill="auto"/>
            <w:vAlign w:val="center"/>
          </w:tcPr>
          <w:p w14:paraId="16B9CB50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FA7F7E" w14:paraId="04AB89AE" w14:textId="77777777" w:rsidTr="00803B34">
        <w:trPr>
          <w:trHeight w:val="255"/>
        </w:trPr>
        <w:tc>
          <w:tcPr>
            <w:tcW w:w="3011" w:type="dxa"/>
            <w:shd w:val="clear" w:color="FFFF99" w:fill="C0C0C0"/>
            <w:noWrap/>
            <w:vAlign w:val="center"/>
          </w:tcPr>
          <w:p w14:paraId="166E81FF" w14:textId="77777777" w:rsidR="00FA7F7E" w:rsidRDefault="00FA7F7E" w:rsidP="00A8423E">
            <w:pPr>
              <w:ind w:firstLine="470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en-US"/>
              </w:rPr>
              <w:t>patientPerson</w:t>
            </w:r>
          </w:p>
        </w:tc>
        <w:tc>
          <w:tcPr>
            <w:tcW w:w="1134" w:type="dxa"/>
            <w:shd w:val="clear" w:color="FFFF99" w:fill="C0C0C0"/>
            <w:noWrap/>
            <w:vAlign w:val="center"/>
          </w:tcPr>
          <w:p w14:paraId="287DC803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FFFF99" w:fill="C0C0C0"/>
            <w:vAlign w:val="center"/>
          </w:tcPr>
          <w:p w14:paraId="7C6EF3A7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4111" w:type="dxa"/>
            <w:shd w:val="clear" w:color="FFFF99" w:fill="C0C0C0"/>
            <w:vAlign w:val="center"/>
          </w:tcPr>
          <w:p w14:paraId="47864255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FA7F7E" w14:paraId="24231BB3" w14:textId="77777777" w:rsidTr="00803B34">
        <w:trPr>
          <w:trHeight w:val="255"/>
        </w:trPr>
        <w:tc>
          <w:tcPr>
            <w:tcW w:w="3011" w:type="dxa"/>
            <w:shd w:val="clear" w:color="FFFF99" w:fill="C0C0C0"/>
            <w:noWrap/>
            <w:vAlign w:val="center"/>
          </w:tcPr>
          <w:p w14:paraId="43CD80AC" w14:textId="77777777" w:rsidR="00FA7F7E" w:rsidRDefault="00FA7F7E" w:rsidP="00A8423E">
            <w:pPr>
              <w:ind w:firstLine="650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  <w:t>name</w:t>
            </w:r>
          </w:p>
        </w:tc>
        <w:tc>
          <w:tcPr>
            <w:tcW w:w="1134" w:type="dxa"/>
            <w:shd w:val="clear" w:color="FFFF99" w:fill="C0C0C0"/>
            <w:noWrap/>
            <w:vAlign w:val="center"/>
          </w:tcPr>
          <w:p w14:paraId="3DCE239F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FFFF99" w:fill="C0C0C0"/>
            <w:vAlign w:val="center"/>
          </w:tcPr>
          <w:p w14:paraId="28395C23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C0C0C0"/>
            <w:vAlign w:val="center"/>
          </w:tcPr>
          <w:p w14:paraId="3B90683B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F285B">
              <w:rPr>
                <w:rFonts w:ascii="Microsoft Sans Serif" w:hAnsi="Microsoft Sans Serif" w:cs="Microsoft Sans Serif"/>
                <w:sz w:val="18"/>
                <w:szCs w:val="18"/>
              </w:rPr>
              <w:t xml:space="preserve">Potilaan nimi, potilaan perustiedot kopioituvat MR viestien tasolle ja niitä voidaan käyttää </w:t>
            </w:r>
            <w:r w:rsidRPr="00E802B2">
              <w:rPr>
                <w:rFonts w:ascii="Microsoft Sans Serif" w:hAnsi="Microsoft Sans Serif" w:cs="Microsoft Sans Serif"/>
                <w:sz w:val="18"/>
                <w:szCs w:val="18"/>
              </w:rPr>
              <w:t xml:space="preserve">karkean luokan tietojen näyttämisessä. </w:t>
            </w:r>
          </w:p>
          <w:p w14:paraId="2DFB7E25" w14:textId="77777777" w:rsidR="00FA7F7E" w:rsidRPr="00022BE9" w:rsidRDefault="00FA7F7E" w:rsidP="00A8423E">
            <w:pPr>
              <w:rPr>
                <w:rFonts w:ascii="Microsoft Sans Serif" w:hAnsi="Microsoft Sans Serif" w:cs="Microsoft Sans Serif"/>
                <w:color w:val="FF0000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>HUOM! Rajat ylittävässä reseptissä potilaan nimi- tai sukupuolitietoja ei välttämättä saada.</w:t>
            </w:r>
          </w:p>
        </w:tc>
      </w:tr>
      <w:tr w:rsidR="00FA7F7E" w14:paraId="73D3F402" w14:textId="77777777" w:rsidTr="00803B34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71EA55BA" w14:textId="77777777" w:rsidR="00FA7F7E" w:rsidRDefault="00FA7F7E" w:rsidP="00A8423E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given</w:t>
            </w:r>
          </w:p>
        </w:tc>
        <w:tc>
          <w:tcPr>
            <w:tcW w:w="1134" w:type="dxa"/>
            <w:shd w:val="clear" w:color="FFFF99" w:fill="auto"/>
            <w:noWrap/>
            <w:vAlign w:val="center"/>
          </w:tcPr>
          <w:p w14:paraId="45E7A726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FFFF99" w:fill="auto"/>
            <w:vAlign w:val="center"/>
          </w:tcPr>
          <w:p w14:paraId="630429E7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auto"/>
            <w:vAlign w:val="center"/>
          </w:tcPr>
          <w:p w14:paraId="31C87F9A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Potilaan etunimi </w:t>
            </w:r>
          </w:p>
        </w:tc>
      </w:tr>
      <w:tr w:rsidR="00FA7F7E" w14:paraId="33D55F6C" w14:textId="77777777" w:rsidTr="00803B34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2544F25B" w14:textId="77777777" w:rsidR="00FA7F7E" w:rsidRDefault="00FA7F7E" w:rsidP="00A8423E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family</w:t>
            </w:r>
          </w:p>
        </w:tc>
        <w:tc>
          <w:tcPr>
            <w:tcW w:w="1134" w:type="dxa"/>
            <w:shd w:val="clear" w:color="FFFF99" w:fill="auto"/>
            <w:noWrap/>
            <w:vAlign w:val="center"/>
          </w:tcPr>
          <w:p w14:paraId="611249D3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FFFF99" w:fill="auto"/>
            <w:vAlign w:val="center"/>
          </w:tcPr>
          <w:p w14:paraId="15A70968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auto"/>
            <w:vAlign w:val="center"/>
          </w:tcPr>
          <w:p w14:paraId="4420A7E2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Potilaan sukunimi </w:t>
            </w:r>
          </w:p>
        </w:tc>
      </w:tr>
      <w:tr w:rsidR="00FA7F7E" w14:paraId="34994184" w14:textId="77777777" w:rsidTr="00803B34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1BBA6F4E" w14:textId="77777777" w:rsidR="00FA7F7E" w:rsidRDefault="00FA7F7E" w:rsidP="00A8423E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prefix</w:t>
            </w:r>
          </w:p>
        </w:tc>
        <w:tc>
          <w:tcPr>
            <w:tcW w:w="1134" w:type="dxa"/>
            <w:shd w:val="clear" w:color="FFFF99" w:fill="auto"/>
            <w:noWrap/>
            <w:vAlign w:val="center"/>
          </w:tcPr>
          <w:p w14:paraId="5A4CB83C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FFFF99" w:fill="auto"/>
            <w:vAlign w:val="center"/>
          </w:tcPr>
          <w:p w14:paraId="4C44B8C7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auto"/>
            <w:vAlign w:val="center"/>
          </w:tcPr>
          <w:p w14:paraId="0371821D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nimen etuliite</w:t>
            </w:r>
          </w:p>
        </w:tc>
      </w:tr>
      <w:tr w:rsidR="00FA7F7E" w14:paraId="6E04B549" w14:textId="77777777" w:rsidTr="00803B34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76733A85" w14:textId="77777777" w:rsidR="00FA7F7E" w:rsidRPr="00B23067" w:rsidRDefault="00FA7F7E" w:rsidP="00A8423E">
            <w:pPr>
              <w:ind w:firstLine="807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suffix</w:t>
            </w:r>
          </w:p>
        </w:tc>
        <w:tc>
          <w:tcPr>
            <w:tcW w:w="1134" w:type="dxa"/>
            <w:shd w:val="clear" w:color="FFFF99" w:fill="auto"/>
            <w:noWrap/>
            <w:vAlign w:val="center"/>
          </w:tcPr>
          <w:p w14:paraId="3D98EACA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FFFF99" w:fill="auto"/>
            <w:vAlign w:val="center"/>
          </w:tcPr>
          <w:p w14:paraId="2E742592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auto"/>
            <w:vAlign w:val="center"/>
          </w:tcPr>
          <w:p w14:paraId="38D211E1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273A8049" w14:textId="77777777" w:rsidTr="00803B34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45AB9579" w14:textId="77777777" w:rsidR="00FA7F7E" w:rsidRDefault="001B0B9D" w:rsidP="00A8423E">
            <w:pPr>
              <w:pStyle w:val="CDA-headertext"/>
              <w:ind w:left="631"/>
              <w:rPr>
                <w:lang w:eastAsia="en-US"/>
              </w:rPr>
            </w:pPr>
            <w:hyperlink r:id="rId32" w:anchor="LivingSubject-administrativeGenderCode-att" w:tooltip="../../../infrastructure/rim/rim.htm#LivingSubject-administrativeGenderCode-att" w:history="1">
              <w:r w:rsidR="00FA7F7E">
                <w:rPr>
                  <w:lang w:eastAsia="en-US"/>
                </w:rPr>
                <w:t>administrativeGenderCode</w:t>
              </w:r>
            </w:hyperlink>
          </w:p>
        </w:tc>
        <w:tc>
          <w:tcPr>
            <w:tcW w:w="1134" w:type="dxa"/>
            <w:shd w:val="clear" w:color="FFFF99" w:fill="auto"/>
            <w:noWrap/>
            <w:vAlign w:val="center"/>
          </w:tcPr>
          <w:p w14:paraId="629228C8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shd w:val="clear" w:color="FFFF99" w:fill="auto"/>
            <w:vAlign w:val="center"/>
          </w:tcPr>
          <w:p w14:paraId="1C337B17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auto"/>
            <w:vAlign w:val="center"/>
          </w:tcPr>
          <w:p w14:paraId="7E05F38C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sukupuoli, esimerkiksi:</w:t>
            </w:r>
          </w:p>
          <w:p w14:paraId="455D4C07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&lt;administrativeGenderCode code="1" codeSystem="</w:t>
            </w:r>
            <w:r w:rsidRPr="00B303E9">
              <w:rPr>
                <w:rFonts w:ascii="Microsoft Sans Serif" w:hAnsi="Microsoft Sans Serif" w:cs="Microsoft Sans Serif"/>
                <w:sz w:val="18"/>
                <w:szCs w:val="18"/>
              </w:rPr>
              <w:t>1.2.246.537.5.1.1997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>"/&gt;</w:t>
            </w:r>
          </w:p>
        </w:tc>
      </w:tr>
      <w:tr w:rsidR="00FA7F7E" w14:paraId="3BB3505B" w14:textId="77777777" w:rsidTr="00803B34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0A583EE6" w14:textId="77777777" w:rsidR="00FA7F7E" w:rsidRDefault="001B0B9D" w:rsidP="00A8423E">
            <w:pPr>
              <w:pStyle w:val="CDA-headertext"/>
              <w:ind w:left="631"/>
              <w:rPr>
                <w:lang w:eastAsia="en-US"/>
              </w:rPr>
            </w:pPr>
            <w:hyperlink r:id="rId33" w:anchor="LivingSubject-birthTime-att" w:tooltip="../../../infrastructure/rim/rim.htm#LivingSubject-birthTime-att" w:history="1">
              <w:r w:rsidR="00FA7F7E">
                <w:rPr>
                  <w:lang w:eastAsia="en-US"/>
                </w:rPr>
                <w:t>birthTime</w:t>
              </w:r>
            </w:hyperlink>
          </w:p>
        </w:tc>
        <w:tc>
          <w:tcPr>
            <w:tcW w:w="1134" w:type="dxa"/>
            <w:shd w:val="clear" w:color="FFFF99" w:fill="auto"/>
            <w:noWrap/>
            <w:vAlign w:val="center"/>
          </w:tcPr>
          <w:p w14:paraId="7671B0E1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shd w:val="clear" w:color="FFFF99" w:fill="auto"/>
            <w:vAlign w:val="center"/>
          </w:tcPr>
          <w:p w14:paraId="029B91D7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auto"/>
            <w:vAlign w:val="center"/>
          </w:tcPr>
          <w:p w14:paraId="2536A060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syntymäaika</w:t>
            </w:r>
          </w:p>
        </w:tc>
      </w:tr>
      <w:tr w:rsidR="00FA7F7E" w14:paraId="1EDA5525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691E767E" w14:textId="77777777" w:rsidR="00FA7F7E" w:rsidRDefault="00FA7F7E" w:rsidP="00A8423E">
            <w:pPr>
              <w:ind w:firstLine="110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author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50B4ABE5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1..*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3E334E27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5149FF77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Dokumentin laatija</w:t>
            </w:r>
          </w:p>
        </w:tc>
      </w:tr>
      <w:tr w:rsidR="00FA7F7E" w14:paraId="345EBEB4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390128E9" w14:textId="77777777" w:rsidR="00FA7F7E" w:rsidRDefault="001B0B9D" w:rsidP="00A8423E">
            <w:pPr>
              <w:pStyle w:val="CDA-headertext"/>
              <w:ind w:firstLine="290"/>
              <w:rPr>
                <w:lang w:eastAsia="en-US"/>
              </w:rPr>
            </w:pPr>
            <w:hyperlink r:id="rId34" w:anchor="Participation-typeCode-att" w:tooltip="../../../infrastructure/rim/rim.htm#Participation-typeCode-att" w:history="1">
              <w:r w:rsidR="00FA7F7E">
                <w:rPr>
                  <w:lang w:eastAsia="en-US"/>
                </w:rPr>
                <w:t>typeCode</w:t>
              </w:r>
            </w:hyperlink>
          </w:p>
        </w:tc>
        <w:tc>
          <w:tcPr>
            <w:tcW w:w="1134" w:type="dxa"/>
            <w:noWrap/>
            <w:vAlign w:val="center"/>
          </w:tcPr>
          <w:p w14:paraId="7C8B3C85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vAlign w:val="center"/>
          </w:tcPr>
          <w:p w14:paraId="049DBE45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AUT</w:t>
            </w:r>
          </w:p>
        </w:tc>
        <w:tc>
          <w:tcPr>
            <w:tcW w:w="4111" w:type="dxa"/>
            <w:vAlign w:val="center"/>
          </w:tcPr>
          <w:p w14:paraId="32990B99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FA7F7E" w14:paraId="1B140BA1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31C6DC3A" w14:textId="77777777" w:rsidR="00FA7F7E" w:rsidRPr="00B23067" w:rsidRDefault="001B0B9D" w:rsidP="00A8423E">
            <w:pPr>
              <w:pStyle w:val="CDA-headertext"/>
              <w:ind w:firstLine="290"/>
              <w:rPr>
                <w:color w:val="A6A6A6" w:themeColor="background1" w:themeShade="A6"/>
                <w:lang w:eastAsia="en-US"/>
              </w:rPr>
            </w:pPr>
            <w:hyperlink r:id="rId35" w:anchor="Participation-functionCode-att" w:tooltip="../../../infrastructure/rim/rim.htm#Participation-functionCode-att" w:history="1">
              <w:r w:rsidR="00FA7F7E" w:rsidRPr="00B23067">
                <w:rPr>
                  <w:color w:val="A6A6A6" w:themeColor="background1" w:themeShade="A6"/>
                  <w:lang w:eastAsia="en-US"/>
                </w:rPr>
                <w:t>functionCode</w:t>
              </w:r>
            </w:hyperlink>
          </w:p>
        </w:tc>
        <w:tc>
          <w:tcPr>
            <w:tcW w:w="1134" w:type="dxa"/>
            <w:noWrap/>
            <w:vAlign w:val="center"/>
          </w:tcPr>
          <w:p w14:paraId="34FB78EF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2E5B36D3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7C5319DC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6F800CA6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6B0ED8F5" w14:textId="77777777" w:rsidR="00FA7F7E" w:rsidRPr="00B23067" w:rsidRDefault="001B0B9D" w:rsidP="00A8423E">
            <w:pPr>
              <w:pStyle w:val="CDA-headertext"/>
              <w:ind w:firstLine="290"/>
              <w:rPr>
                <w:color w:val="A6A6A6" w:themeColor="background1" w:themeShade="A6"/>
                <w:lang w:eastAsia="en-US"/>
              </w:rPr>
            </w:pPr>
            <w:hyperlink r:id="rId36" w:anchor="Participation-time-att" w:tooltip="../../../infrastructure/rim/rim.htm#Participation-time-att" w:history="1">
              <w:r w:rsidR="00FA7F7E" w:rsidRPr="00B23067">
                <w:rPr>
                  <w:color w:val="A6A6A6" w:themeColor="background1" w:themeShade="A6"/>
                  <w:lang w:eastAsia="en-US"/>
                </w:rPr>
                <w:t>time</w:t>
              </w:r>
            </w:hyperlink>
          </w:p>
        </w:tc>
        <w:tc>
          <w:tcPr>
            <w:tcW w:w="1134" w:type="dxa"/>
            <w:noWrap/>
            <w:vAlign w:val="center"/>
          </w:tcPr>
          <w:p w14:paraId="33A6150F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vAlign w:val="center"/>
          </w:tcPr>
          <w:p w14:paraId="0582A337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7FBC2262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ei käytössä </w:t>
            </w:r>
          </w:p>
        </w:tc>
      </w:tr>
      <w:tr w:rsidR="00FA7F7E" w14:paraId="5F3766BB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1E7230AC" w14:textId="77777777" w:rsidR="00FA7F7E" w:rsidRDefault="00FA7F7E" w:rsidP="00A8423E">
            <w:pPr>
              <w:ind w:firstLineChars="207" w:firstLine="373"/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  <w:t>assignedAuthor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1DC1ED69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33BD8E17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0A00E3FF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FA7F7E" w14:paraId="439DC2D6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6B6CFD81" w14:textId="77777777" w:rsidR="00FA7F7E" w:rsidRDefault="001B0B9D" w:rsidP="00A8423E">
            <w:pPr>
              <w:pStyle w:val="CDA-headertext"/>
              <w:ind w:firstLine="470"/>
              <w:rPr>
                <w:lang w:val="en-US" w:eastAsia="en-US"/>
              </w:rPr>
            </w:pPr>
            <w:hyperlink r:id="rId37" w:anchor="Role-classCode-att" w:tooltip="../../../infrastructure/rim/rim.htm#Role-classCode-att" w:history="1">
              <w:r w:rsidR="00FA7F7E">
                <w:rPr>
                  <w:lang w:val="en-US" w:eastAsia="en-US"/>
                </w:rPr>
                <w:t>classCode</w:t>
              </w:r>
            </w:hyperlink>
          </w:p>
        </w:tc>
        <w:tc>
          <w:tcPr>
            <w:tcW w:w="1134" w:type="dxa"/>
            <w:noWrap/>
            <w:vAlign w:val="center"/>
          </w:tcPr>
          <w:p w14:paraId="4F463B71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134" w:type="dxa"/>
            <w:vAlign w:val="center"/>
          </w:tcPr>
          <w:p w14:paraId="54634860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ASSIGNED</w:t>
            </w:r>
          </w:p>
        </w:tc>
        <w:tc>
          <w:tcPr>
            <w:tcW w:w="4111" w:type="dxa"/>
            <w:vAlign w:val="center"/>
          </w:tcPr>
          <w:p w14:paraId="7FDC5B0B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FA7F7E" w14:paraId="685F7322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16485FBD" w14:textId="77777777" w:rsidR="00FA7F7E" w:rsidRDefault="001B0B9D" w:rsidP="00A8423E">
            <w:pPr>
              <w:pStyle w:val="CDA-headertext"/>
              <w:ind w:firstLine="470"/>
              <w:rPr>
                <w:lang w:eastAsia="en-US"/>
              </w:rPr>
            </w:pPr>
            <w:hyperlink r:id="rId38" w:anchor="Role-id-att" w:tooltip="../../../infrastructure/rim/rim.htm#Role-id-att" w:history="1">
              <w:r w:rsidR="00FA7F7E">
                <w:rPr>
                  <w:lang w:eastAsia="en-US"/>
                </w:rPr>
                <w:t>id</w:t>
              </w:r>
            </w:hyperlink>
          </w:p>
        </w:tc>
        <w:tc>
          <w:tcPr>
            <w:tcW w:w="1134" w:type="dxa"/>
            <w:noWrap/>
            <w:vAlign w:val="center"/>
          </w:tcPr>
          <w:p w14:paraId="718DA0E3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1..*</w:t>
            </w:r>
          </w:p>
        </w:tc>
        <w:tc>
          <w:tcPr>
            <w:tcW w:w="1134" w:type="dxa"/>
            <w:vAlign w:val="center"/>
          </w:tcPr>
          <w:p w14:paraId="61620C64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09822FC6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Dokumentin laatijan tunniste</w:t>
            </w:r>
          </w:p>
          <w:p w14:paraId="626F716E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tietoa ei saada ulkomailta, joten tämä tulee olemaan aina nullFlavor.</w:t>
            </w:r>
          </w:p>
        </w:tc>
      </w:tr>
      <w:tr w:rsidR="00FA7F7E" w14:paraId="65A3F264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30D0C7F4" w14:textId="77777777" w:rsidR="00FA7F7E" w:rsidRPr="00B23067" w:rsidRDefault="001B0B9D" w:rsidP="00A8423E">
            <w:pPr>
              <w:pStyle w:val="CDA-headertext"/>
              <w:ind w:firstLine="470"/>
              <w:rPr>
                <w:color w:val="A6A6A6" w:themeColor="background1" w:themeShade="A6"/>
                <w:lang w:eastAsia="en-US"/>
              </w:rPr>
            </w:pPr>
            <w:hyperlink r:id="rId39" w:anchor="Role-code-att" w:tooltip="../../../infrastructure/rim/rim.htm#Role-code-att" w:history="1">
              <w:r w:rsidR="00FA7F7E" w:rsidRPr="00B23067">
                <w:rPr>
                  <w:color w:val="A6A6A6" w:themeColor="background1" w:themeShade="A6"/>
                  <w:lang w:eastAsia="en-US"/>
                </w:rPr>
                <w:t>code</w:t>
              </w:r>
            </w:hyperlink>
          </w:p>
        </w:tc>
        <w:tc>
          <w:tcPr>
            <w:tcW w:w="1134" w:type="dxa"/>
            <w:noWrap/>
            <w:vAlign w:val="center"/>
          </w:tcPr>
          <w:p w14:paraId="5493A4FF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3F2D9DCF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540BD980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4CFD410B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5D96DFEF" w14:textId="77777777" w:rsidR="00FA7F7E" w:rsidRPr="00B23067" w:rsidRDefault="001B0B9D" w:rsidP="00A8423E">
            <w:pPr>
              <w:pStyle w:val="CDA-headertext"/>
              <w:ind w:firstLine="470"/>
              <w:rPr>
                <w:color w:val="A6A6A6" w:themeColor="background1" w:themeShade="A6"/>
                <w:lang w:eastAsia="en-US"/>
              </w:rPr>
            </w:pPr>
            <w:hyperlink r:id="rId40" w:anchor="Role-addr-att" w:tooltip="../../../infrastructure/rim/rim.htm#Role-addr-att" w:history="1">
              <w:r w:rsidR="00FA7F7E" w:rsidRPr="00B23067">
                <w:rPr>
                  <w:color w:val="A6A6A6" w:themeColor="background1" w:themeShade="A6"/>
                  <w:lang w:eastAsia="en-US"/>
                </w:rPr>
                <w:t>addr</w:t>
              </w:r>
            </w:hyperlink>
          </w:p>
        </w:tc>
        <w:tc>
          <w:tcPr>
            <w:tcW w:w="1134" w:type="dxa"/>
            <w:noWrap/>
            <w:vAlign w:val="center"/>
          </w:tcPr>
          <w:p w14:paraId="0019CC77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vAlign w:val="center"/>
          </w:tcPr>
          <w:p w14:paraId="78C58F46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4E166A6A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45778909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2AB5295A" w14:textId="77777777" w:rsidR="00FA7F7E" w:rsidRPr="00B23067" w:rsidRDefault="001B0B9D" w:rsidP="00A8423E">
            <w:pPr>
              <w:pStyle w:val="CDA-headertext"/>
              <w:ind w:firstLine="470"/>
              <w:rPr>
                <w:color w:val="A6A6A6" w:themeColor="background1" w:themeShade="A6"/>
                <w:lang w:eastAsia="en-US"/>
              </w:rPr>
            </w:pPr>
            <w:hyperlink r:id="rId41" w:anchor="Role-telecom-att" w:tooltip="../../../infrastructure/rim/rim.htm#Role-telecom-att" w:history="1">
              <w:r w:rsidR="00FA7F7E" w:rsidRPr="00B23067">
                <w:rPr>
                  <w:color w:val="A6A6A6" w:themeColor="background1" w:themeShade="A6"/>
                  <w:lang w:eastAsia="en-US"/>
                </w:rPr>
                <w:t>telecom</w:t>
              </w:r>
            </w:hyperlink>
          </w:p>
        </w:tc>
        <w:tc>
          <w:tcPr>
            <w:tcW w:w="1134" w:type="dxa"/>
            <w:noWrap/>
            <w:vAlign w:val="center"/>
          </w:tcPr>
          <w:p w14:paraId="030019D2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vAlign w:val="center"/>
          </w:tcPr>
          <w:p w14:paraId="35EB42A4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1D684DA6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4C6318D7" w14:textId="77777777" w:rsidTr="00803B34">
        <w:trPr>
          <w:trHeight w:val="255"/>
        </w:trPr>
        <w:tc>
          <w:tcPr>
            <w:tcW w:w="3011" w:type="dxa"/>
            <w:shd w:val="clear" w:color="FFFF99" w:fill="C0C0C0"/>
            <w:noWrap/>
            <w:vAlign w:val="center"/>
          </w:tcPr>
          <w:p w14:paraId="15D0ECCC" w14:textId="77777777" w:rsidR="00FA7F7E" w:rsidRDefault="00FA7F7E" w:rsidP="00A8423E">
            <w:pPr>
              <w:ind w:firstLineChars="335" w:firstLine="603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  <w:lastRenderedPageBreak/>
              <w:t>assignedPerson</w:t>
            </w:r>
          </w:p>
        </w:tc>
        <w:tc>
          <w:tcPr>
            <w:tcW w:w="1134" w:type="dxa"/>
            <w:shd w:val="clear" w:color="FFFF99" w:fill="C0C0C0"/>
            <w:noWrap/>
            <w:vAlign w:val="center"/>
          </w:tcPr>
          <w:p w14:paraId="0B190F60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shd w:val="clear" w:color="FFFF99" w:fill="C0C0C0"/>
            <w:vAlign w:val="center"/>
          </w:tcPr>
          <w:p w14:paraId="5B6F915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C0C0C0"/>
            <w:vAlign w:val="center"/>
          </w:tcPr>
          <w:p w14:paraId="6228A587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FA7F7E" w14:paraId="60322264" w14:textId="77777777" w:rsidTr="00803B34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10BCC00F" w14:textId="77777777" w:rsidR="00FA7F7E" w:rsidRDefault="00FA7F7E" w:rsidP="00A8423E">
            <w:pPr>
              <w:ind w:firstLine="650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  <w:t>name</w:t>
            </w:r>
          </w:p>
        </w:tc>
        <w:tc>
          <w:tcPr>
            <w:tcW w:w="1134" w:type="dxa"/>
            <w:shd w:val="clear" w:color="FFFF99" w:fill="auto"/>
            <w:noWrap/>
            <w:vAlign w:val="center"/>
          </w:tcPr>
          <w:p w14:paraId="3420ABA8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FFFF99" w:fill="auto"/>
            <w:vAlign w:val="center"/>
          </w:tcPr>
          <w:p w14:paraId="64662C50" w14:textId="77777777" w:rsidR="00FA7F7E" w:rsidRPr="00230434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auto"/>
            <w:vAlign w:val="center"/>
          </w:tcPr>
          <w:p w14:paraId="3EBEE290" w14:textId="77777777" w:rsidR="00FA7F7E" w:rsidRPr="00230434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 xml:space="preserve">Henkilön nimi </w:t>
            </w:r>
          </w:p>
          <w:p w14:paraId="3C067E90" w14:textId="77777777" w:rsidR="00FA7F7E" w:rsidRPr="00230434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henkilön koko nimi saadaan yhtenä tekstipätkänä. Tämä teksti kopioidaan kokonaisena family-elementtiin.</w:t>
            </w:r>
          </w:p>
        </w:tc>
      </w:tr>
      <w:tr w:rsidR="00FA7F7E" w14:paraId="1CF9074A" w14:textId="77777777" w:rsidTr="00803B34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7E5E4C7D" w14:textId="77777777" w:rsidR="00FA7F7E" w:rsidRDefault="00FA7F7E" w:rsidP="00A8423E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given</w:t>
            </w:r>
          </w:p>
        </w:tc>
        <w:tc>
          <w:tcPr>
            <w:tcW w:w="1134" w:type="dxa"/>
            <w:shd w:val="clear" w:color="FFFF99" w:fill="auto"/>
            <w:noWrap/>
            <w:vAlign w:val="center"/>
          </w:tcPr>
          <w:p w14:paraId="02A94269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FFFF99" w:fill="auto"/>
            <w:vAlign w:val="center"/>
          </w:tcPr>
          <w:p w14:paraId="3265784F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auto"/>
            <w:vAlign w:val="center"/>
          </w:tcPr>
          <w:p w14:paraId="79C53116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Henkilön etunimi</w:t>
            </w:r>
          </w:p>
        </w:tc>
      </w:tr>
      <w:tr w:rsidR="00FA7F7E" w14:paraId="58FC89A7" w14:textId="77777777" w:rsidTr="00803B34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189963BF" w14:textId="77777777" w:rsidR="00FA7F7E" w:rsidRDefault="00FA7F7E" w:rsidP="00A8423E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family</w:t>
            </w:r>
          </w:p>
        </w:tc>
        <w:tc>
          <w:tcPr>
            <w:tcW w:w="1134" w:type="dxa"/>
            <w:shd w:val="clear" w:color="FFFF99" w:fill="auto"/>
            <w:noWrap/>
            <w:vAlign w:val="center"/>
          </w:tcPr>
          <w:p w14:paraId="4F946343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FFFF99" w:fill="auto"/>
            <w:vAlign w:val="center"/>
          </w:tcPr>
          <w:p w14:paraId="0AB0E91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auto"/>
            <w:vAlign w:val="center"/>
          </w:tcPr>
          <w:p w14:paraId="3FEBED54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Henkilön sukunimi</w:t>
            </w:r>
          </w:p>
        </w:tc>
      </w:tr>
      <w:tr w:rsidR="00FA7F7E" w14:paraId="3ABF67C5" w14:textId="77777777" w:rsidTr="00803B34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6B39B936" w14:textId="77777777" w:rsidR="00FA7F7E" w:rsidRPr="00B23067" w:rsidRDefault="00FA7F7E" w:rsidP="00A8423E">
            <w:pPr>
              <w:ind w:firstLine="807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prefix</w:t>
            </w:r>
          </w:p>
        </w:tc>
        <w:tc>
          <w:tcPr>
            <w:tcW w:w="1134" w:type="dxa"/>
            <w:shd w:val="clear" w:color="FFFF99" w:fill="auto"/>
            <w:noWrap/>
            <w:vAlign w:val="center"/>
          </w:tcPr>
          <w:p w14:paraId="20833BE3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FFFF99" w:fill="auto"/>
            <w:vAlign w:val="center"/>
          </w:tcPr>
          <w:p w14:paraId="659D4343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auto"/>
            <w:vAlign w:val="center"/>
          </w:tcPr>
          <w:p w14:paraId="5D2A4C56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157E131D" w14:textId="77777777" w:rsidTr="00803B34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5BFCB2F4" w14:textId="77777777" w:rsidR="00FA7F7E" w:rsidRPr="00B23067" w:rsidRDefault="00FA7F7E" w:rsidP="00A8423E">
            <w:pPr>
              <w:ind w:firstLine="807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suffix</w:t>
            </w:r>
          </w:p>
        </w:tc>
        <w:tc>
          <w:tcPr>
            <w:tcW w:w="1134" w:type="dxa"/>
            <w:shd w:val="clear" w:color="FFFF99" w:fill="auto"/>
            <w:noWrap/>
            <w:vAlign w:val="center"/>
          </w:tcPr>
          <w:p w14:paraId="086A11F0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FFFF99" w:fill="auto"/>
            <w:vAlign w:val="center"/>
          </w:tcPr>
          <w:p w14:paraId="683EC8C0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auto"/>
            <w:vAlign w:val="center"/>
          </w:tcPr>
          <w:p w14:paraId="4BA8602A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0175E8CF" w14:textId="77777777" w:rsidTr="00803B34">
        <w:trPr>
          <w:trHeight w:val="255"/>
        </w:trPr>
        <w:tc>
          <w:tcPr>
            <w:tcW w:w="3011" w:type="dxa"/>
            <w:shd w:val="clear" w:color="FFFF99" w:fill="C0C0C0"/>
            <w:noWrap/>
            <w:vAlign w:val="center"/>
          </w:tcPr>
          <w:p w14:paraId="20AFE992" w14:textId="77777777" w:rsidR="00FA7F7E" w:rsidRPr="00B23067" w:rsidRDefault="00FA7F7E" w:rsidP="00A8423E">
            <w:pPr>
              <w:ind w:firstLineChars="335" w:firstLine="603"/>
              <w:rPr>
                <w:rFonts w:ascii="Microsoft Sans Serif" w:hAnsi="Microsoft Sans Serif" w:cs="Microsoft Sans Serif"/>
                <w:b/>
                <w:bCs/>
                <w:iCs/>
                <w:color w:val="A6A6A6" w:themeColor="background1" w:themeShade="A6"/>
                <w:sz w:val="18"/>
                <w:szCs w:val="18"/>
                <w:lang w:val="en-US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iCs/>
                <w:color w:val="A6A6A6" w:themeColor="background1" w:themeShade="A6"/>
                <w:sz w:val="18"/>
                <w:szCs w:val="18"/>
                <w:lang w:val="en-US"/>
              </w:rPr>
              <w:t>assignedAuthoringDevice</w:t>
            </w:r>
          </w:p>
        </w:tc>
        <w:tc>
          <w:tcPr>
            <w:tcW w:w="1134" w:type="dxa"/>
            <w:shd w:val="clear" w:color="FFFF99" w:fill="C0C0C0"/>
            <w:noWrap/>
            <w:vAlign w:val="center"/>
          </w:tcPr>
          <w:p w14:paraId="17A05C0F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0..1</w:t>
            </w:r>
          </w:p>
        </w:tc>
        <w:tc>
          <w:tcPr>
            <w:tcW w:w="1134" w:type="dxa"/>
            <w:shd w:val="clear" w:color="FFFF99" w:fill="C0C0C0"/>
            <w:vAlign w:val="center"/>
          </w:tcPr>
          <w:p w14:paraId="7DF87301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4111" w:type="dxa"/>
            <w:shd w:val="clear" w:color="FFFF99" w:fill="C0C0C0"/>
            <w:vAlign w:val="center"/>
          </w:tcPr>
          <w:p w14:paraId="3F60D91C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ei käytössä</w:t>
            </w:r>
          </w:p>
        </w:tc>
      </w:tr>
      <w:tr w:rsidR="00FA7F7E" w14:paraId="0487B556" w14:textId="77777777" w:rsidTr="00803B34">
        <w:trPr>
          <w:trHeight w:val="255"/>
        </w:trPr>
        <w:tc>
          <w:tcPr>
            <w:tcW w:w="3011" w:type="dxa"/>
            <w:shd w:val="clear" w:color="FFFF99" w:fill="C0C0C0"/>
            <w:noWrap/>
            <w:vAlign w:val="center"/>
          </w:tcPr>
          <w:p w14:paraId="2370F450" w14:textId="77777777" w:rsidR="00FA7F7E" w:rsidRPr="00230434" w:rsidRDefault="00FA7F7E" w:rsidP="00A8423E">
            <w:pPr>
              <w:ind w:firstLineChars="335" w:firstLine="603"/>
              <w:rPr>
                <w:rFonts w:ascii="Microsoft Sans Serif" w:hAnsi="Microsoft Sans Serif" w:cs="Microsoft Sans Serif"/>
                <w:b/>
                <w:bCs/>
                <w:iCs/>
                <w:color w:val="A6A6A6" w:themeColor="background1" w:themeShade="A6"/>
                <w:sz w:val="18"/>
                <w:szCs w:val="18"/>
                <w:lang w:val="en-US"/>
              </w:rPr>
            </w:pPr>
            <w:r w:rsidRPr="00230434">
              <w:rPr>
                <w:rFonts w:ascii="Microsoft Sans Serif" w:hAnsi="Microsoft Sans Serif" w:cs="Microsoft Sans Serif"/>
                <w:b/>
                <w:bCs/>
                <w:iCs/>
                <w:color w:val="A6A6A6" w:themeColor="background1" w:themeShade="A6"/>
                <w:sz w:val="18"/>
                <w:szCs w:val="18"/>
                <w:lang w:val="en-US"/>
              </w:rPr>
              <w:t>representedOrganization</w:t>
            </w:r>
          </w:p>
        </w:tc>
        <w:tc>
          <w:tcPr>
            <w:tcW w:w="1134" w:type="dxa"/>
            <w:shd w:val="clear" w:color="FFFF99" w:fill="C0C0C0"/>
            <w:noWrap/>
            <w:vAlign w:val="center"/>
          </w:tcPr>
          <w:p w14:paraId="3F5973DC" w14:textId="77777777" w:rsidR="00FA7F7E" w:rsidRPr="00230434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shd w:val="clear" w:color="FFFF99" w:fill="C0C0C0"/>
            <w:vAlign w:val="center"/>
          </w:tcPr>
          <w:p w14:paraId="65BE993F" w14:textId="77777777" w:rsidR="00FA7F7E" w:rsidRPr="00230434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C0C0C0"/>
            <w:vAlign w:val="center"/>
          </w:tcPr>
          <w:p w14:paraId="5C09F1A2" w14:textId="77777777" w:rsidR="00FA7F7E" w:rsidRPr="00230434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ei käytössä</w:t>
            </w:r>
          </w:p>
        </w:tc>
      </w:tr>
      <w:tr w:rsidR="00FA7F7E" w14:paraId="0A926654" w14:textId="77777777" w:rsidTr="00803B34">
        <w:trPr>
          <w:trHeight w:val="255"/>
        </w:trPr>
        <w:tc>
          <w:tcPr>
            <w:tcW w:w="3011" w:type="dxa"/>
            <w:shd w:val="clear" w:color="FFFF99" w:fill="FFFFFF"/>
            <w:noWrap/>
            <w:vAlign w:val="center"/>
          </w:tcPr>
          <w:p w14:paraId="654463C8" w14:textId="77777777" w:rsidR="00FA7F7E" w:rsidRPr="00230434" w:rsidRDefault="00FA7F7E" w:rsidP="00A8423E">
            <w:pPr>
              <w:ind w:firstLineChars="464" w:firstLine="835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134" w:type="dxa"/>
            <w:shd w:val="clear" w:color="FFFF99" w:fill="FFFFFF"/>
            <w:noWrap/>
            <w:vAlign w:val="center"/>
          </w:tcPr>
          <w:p w14:paraId="0BB4CAB3" w14:textId="77777777" w:rsidR="00FA7F7E" w:rsidRPr="00230434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shd w:val="clear" w:color="FFFF99" w:fill="FFFFFF"/>
            <w:vAlign w:val="center"/>
          </w:tcPr>
          <w:p w14:paraId="31D0DCBE" w14:textId="77777777" w:rsidR="00FA7F7E" w:rsidRPr="00230434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FFFFFF"/>
            <w:vAlign w:val="center"/>
          </w:tcPr>
          <w:p w14:paraId="34B122D7" w14:textId="77777777" w:rsidR="00FA7F7E" w:rsidRPr="00230434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ei käytössä</w:t>
            </w:r>
          </w:p>
        </w:tc>
      </w:tr>
      <w:tr w:rsidR="00FA7F7E" w14:paraId="48B6020F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2D6C5E49" w14:textId="77777777" w:rsidR="00FA7F7E" w:rsidRPr="00B23067" w:rsidRDefault="00FA7F7E" w:rsidP="00A8423E">
            <w:pPr>
              <w:ind w:firstLineChars="464" w:firstLine="835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asOrganizationPartOf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3169F215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C0C0C0"/>
            <w:vAlign w:val="center"/>
          </w:tcPr>
          <w:p w14:paraId="4878E81E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616DB497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48CD33A2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0979E74C" w14:textId="77777777" w:rsidR="00FA7F7E" w:rsidRPr="00B23067" w:rsidRDefault="00FA7F7E" w:rsidP="00A8423E">
            <w:pPr>
              <w:ind w:firstLineChars="575" w:firstLine="1035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wholeOrganization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24AB0D07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C0C0C0"/>
            <w:vAlign w:val="center"/>
          </w:tcPr>
          <w:p w14:paraId="511F84C8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4135D22F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136D2B0B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0342B089" w14:textId="77777777" w:rsidR="00FA7F7E" w:rsidRPr="00B23067" w:rsidRDefault="00FA7F7E" w:rsidP="00A8423E">
            <w:pPr>
              <w:ind w:firstLineChars="657" w:firstLine="1183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307B33B7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017BB2F4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018CD8FE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18D93E74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5E190EC2" w14:textId="77777777" w:rsidR="00FA7F7E" w:rsidRPr="00B23067" w:rsidRDefault="00FA7F7E" w:rsidP="00A8423E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custodian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02581E28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09898F18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7D4345C9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1492DC3E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613D97DE" w14:textId="77777777" w:rsidR="00FA7F7E" w:rsidRPr="00B23067" w:rsidRDefault="00FA7F7E" w:rsidP="00A8423E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informationRecipient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12F8148A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5238B365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64470B8C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0FAF0CB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6117FCF4" w14:textId="77777777" w:rsidR="00FA7F7E" w:rsidRPr="00B23067" w:rsidRDefault="00FA7F7E" w:rsidP="00A8423E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legalAuthenticator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705012F3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4AF3ED36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0AE0110E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3E1E2B6A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45F48A1E" w14:textId="77777777" w:rsidR="00FA7F7E" w:rsidRPr="00B23067" w:rsidRDefault="00FA7F7E" w:rsidP="00A8423E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authenticator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516369BA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6DDBF3B0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2A208F17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124C2EFF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267454FB" w14:textId="77777777" w:rsidR="00FA7F7E" w:rsidRPr="00B23067" w:rsidRDefault="00FA7F7E" w:rsidP="00A8423E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participant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57ECE1FF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35A6D20C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5BD4EB1A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63C6C2AB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0FB3AB5B" w14:textId="77777777" w:rsidR="00FA7F7E" w:rsidRPr="00B23067" w:rsidRDefault="00FA7F7E" w:rsidP="00A8423E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inFulfillmentOf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7AC176CE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6AF7B83E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3C6402A8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322898AC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5B26F994" w14:textId="77777777" w:rsidR="00FA7F7E" w:rsidRPr="00B23067" w:rsidRDefault="00FA7F7E" w:rsidP="00A8423E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documentationOf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01418C58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4AB1BCD2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1FA5AE9E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1926822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5A75DDF1" w14:textId="77777777" w:rsidR="00FA7F7E" w:rsidRPr="00B23067" w:rsidRDefault="00FA7F7E" w:rsidP="00A8423E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relatedDocument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76D0501F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309EB2D8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533FCC6E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85024DC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78B1C7D3" w14:textId="77777777" w:rsidR="00FA7F7E" w:rsidRPr="00B23067" w:rsidRDefault="00FA7F7E" w:rsidP="00A8423E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authorization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574BE3EF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15743273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25C02B76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2F91B521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15A2E158" w14:textId="77777777" w:rsidR="00FA7F7E" w:rsidRDefault="00FA7F7E" w:rsidP="00A8423E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componentOf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24ABA325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679E826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46FE9472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FA7F7E" w14:paraId="500D2CD7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03DE730E" w14:textId="77777777" w:rsidR="00FA7F7E" w:rsidRDefault="00FA7F7E" w:rsidP="00A8423E">
            <w:pPr>
              <w:ind w:firstLineChars="190" w:firstLine="342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encompassingEncounter</w:t>
            </w:r>
          </w:p>
        </w:tc>
        <w:tc>
          <w:tcPr>
            <w:tcW w:w="1134" w:type="dxa"/>
            <w:noWrap/>
            <w:vAlign w:val="center"/>
          </w:tcPr>
          <w:p w14:paraId="07F09F2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vAlign w:val="center"/>
          </w:tcPr>
          <w:p w14:paraId="351758F1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5BBBD5FD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Hoitopaikka ja -aikatiedot, eli missä ja milloin resepti on luotu.</w:t>
            </w:r>
          </w:p>
        </w:tc>
      </w:tr>
      <w:tr w:rsidR="00FA7F7E" w14:paraId="662834A6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247E1D75" w14:textId="77777777" w:rsidR="00FA7F7E" w:rsidRDefault="00FA7F7E" w:rsidP="00A8423E">
            <w:pPr>
              <w:ind w:firstLineChars="319" w:firstLine="574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effectiveTime</w:t>
            </w:r>
          </w:p>
        </w:tc>
        <w:tc>
          <w:tcPr>
            <w:tcW w:w="1134" w:type="dxa"/>
            <w:noWrap/>
            <w:vAlign w:val="center"/>
          </w:tcPr>
          <w:p w14:paraId="153CD3D2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vAlign w:val="center"/>
          </w:tcPr>
          <w:p w14:paraId="5996C93F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08B36B4E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Lääkemääräyksen määräämisajankohta </w:t>
            </w:r>
          </w:p>
        </w:tc>
      </w:tr>
      <w:tr w:rsidR="00FA7F7E" w14:paraId="47932A40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2F78AFAE" w14:textId="77777777" w:rsidR="00FA7F7E" w:rsidRPr="00230434" w:rsidRDefault="00FA7F7E" w:rsidP="00A8423E">
            <w:pPr>
              <w:ind w:firstLineChars="319" w:firstLine="574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location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43F864DA" w14:textId="77777777" w:rsidR="00FA7F7E" w:rsidRPr="00230434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2B41D357" w14:textId="77777777" w:rsidR="00FA7F7E" w:rsidRPr="00230434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175589C6" w14:textId="77777777" w:rsidR="00FA7F7E" w:rsidRPr="00230434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372B5C0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73C8B15D" w14:textId="77777777" w:rsidR="00FA7F7E" w:rsidRPr="00230434" w:rsidRDefault="00FA7F7E" w:rsidP="00A8423E">
            <w:pPr>
              <w:ind w:firstLineChars="447" w:firstLine="805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230434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healthCareFacility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75492E00" w14:textId="77777777" w:rsidR="00FA7F7E" w:rsidRPr="00230434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1376A186" w14:textId="77777777" w:rsidR="00FA7F7E" w:rsidRPr="00230434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491F5E55" w14:textId="77777777" w:rsidR="00FA7F7E" w:rsidRPr="00230434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:rsidRPr="00A710F1" w14:paraId="11157D0D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72B35C8A" w14:textId="77777777" w:rsidR="00FA7F7E" w:rsidRPr="00230434" w:rsidRDefault="00FA7F7E" w:rsidP="00A8423E">
            <w:pPr>
              <w:ind w:firstLineChars="576" w:firstLine="1037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230434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id</w:t>
            </w:r>
          </w:p>
        </w:tc>
        <w:tc>
          <w:tcPr>
            <w:tcW w:w="1134" w:type="dxa"/>
            <w:noWrap/>
            <w:vAlign w:val="center"/>
          </w:tcPr>
          <w:p w14:paraId="65F21982" w14:textId="77777777" w:rsidR="00FA7F7E" w:rsidRPr="00230434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134" w:type="dxa"/>
            <w:vAlign w:val="center"/>
          </w:tcPr>
          <w:p w14:paraId="13C98857" w14:textId="77777777" w:rsidR="00FA7F7E" w:rsidRPr="00230434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4111" w:type="dxa"/>
            <w:vAlign w:val="center"/>
          </w:tcPr>
          <w:p w14:paraId="35802B9A" w14:textId="77777777" w:rsidR="00FA7F7E" w:rsidRPr="00230434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Luontipaikan OID-tunniste (ei käytössä)</w:t>
            </w:r>
          </w:p>
        </w:tc>
      </w:tr>
      <w:tr w:rsidR="00FA7F7E" w14:paraId="592740EB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006B27DB" w14:textId="77777777" w:rsidR="00FA7F7E" w:rsidRPr="00C81821" w:rsidRDefault="00FA7F7E" w:rsidP="00A8423E">
            <w:pPr>
              <w:ind w:firstLineChars="576" w:firstLine="1037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C8182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location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29E49EA7" w14:textId="77777777" w:rsidR="00FA7F7E" w:rsidRPr="00C8182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C8182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42A738F2" w14:textId="77777777" w:rsidR="00FA7F7E" w:rsidRPr="00C8182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24407DCF" w14:textId="77777777" w:rsidR="00FA7F7E" w:rsidRPr="00C81821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C8182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Luontipaikka</w:t>
            </w:r>
            <w: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(ei käytössä)</w:t>
            </w:r>
          </w:p>
        </w:tc>
      </w:tr>
      <w:tr w:rsidR="00FA7F7E" w14:paraId="627A2A26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51F26597" w14:textId="77777777" w:rsidR="00FA7F7E" w:rsidRPr="00C81821" w:rsidRDefault="00FA7F7E" w:rsidP="00A8423E">
            <w:pPr>
              <w:ind w:firstLineChars="705" w:firstLine="1269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C8182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name</w:t>
            </w:r>
          </w:p>
        </w:tc>
        <w:tc>
          <w:tcPr>
            <w:tcW w:w="1134" w:type="dxa"/>
            <w:noWrap/>
            <w:vAlign w:val="center"/>
          </w:tcPr>
          <w:p w14:paraId="5B30331C" w14:textId="77777777" w:rsidR="00FA7F7E" w:rsidRPr="00C8182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C8182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vAlign w:val="center"/>
          </w:tcPr>
          <w:p w14:paraId="6325B088" w14:textId="77777777" w:rsidR="00FA7F7E" w:rsidRPr="00C8182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37F238CF" w14:textId="77777777" w:rsidR="00FA7F7E" w:rsidRPr="00C81821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C8182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Luontipaikan nimi (ei käytössä)</w:t>
            </w:r>
          </w:p>
        </w:tc>
      </w:tr>
      <w:tr w:rsidR="00FA7F7E" w14:paraId="17034D5C" w14:textId="77777777" w:rsidTr="00803B34">
        <w:trPr>
          <w:trHeight w:val="255"/>
        </w:trPr>
        <w:tc>
          <w:tcPr>
            <w:tcW w:w="3011" w:type="dxa"/>
            <w:tcBorders>
              <w:bottom w:val="single" w:sz="12" w:space="0" w:color="auto"/>
            </w:tcBorders>
            <w:noWrap/>
            <w:vAlign w:val="center"/>
          </w:tcPr>
          <w:p w14:paraId="03AFE28D" w14:textId="77777777" w:rsidR="00FA7F7E" w:rsidRPr="00C81821" w:rsidRDefault="00FA7F7E" w:rsidP="00A8423E">
            <w:pPr>
              <w:ind w:firstLineChars="705" w:firstLine="1269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C8182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addr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noWrap/>
            <w:vAlign w:val="center"/>
          </w:tcPr>
          <w:p w14:paraId="0D930089" w14:textId="77777777" w:rsidR="00FA7F7E" w:rsidRPr="00C8182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C8182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5B883BEB" w14:textId="77777777" w:rsidR="00FA7F7E" w:rsidRPr="00C8182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tcBorders>
              <w:bottom w:val="single" w:sz="12" w:space="0" w:color="auto"/>
            </w:tcBorders>
            <w:vAlign w:val="center"/>
          </w:tcPr>
          <w:p w14:paraId="146F9066" w14:textId="77777777" w:rsidR="00FA7F7E" w:rsidRPr="00C81821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C8182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Luontipaikan osoite (ei käytössä)</w:t>
            </w:r>
          </w:p>
        </w:tc>
      </w:tr>
      <w:tr w:rsidR="00FA7F7E" w:rsidRPr="00094F20" w14:paraId="40728F08" w14:textId="77777777" w:rsidTr="00803B34">
        <w:trPr>
          <w:trHeight w:val="255"/>
        </w:trPr>
        <w:tc>
          <w:tcPr>
            <w:tcW w:w="3011" w:type="dxa"/>
            <w:shd w:val="clear" w:color="auto" w:fill="BFBFBF"/>
            <w:noWrap/>
            <w:vAlign w:val="center"/>
          </w:tcPr>
          <w:p w14:paraId="74BB6DA7" w14:textId="77777777" w:rsidR="00FA7F7E" w:rsidRPr="00B23067" w:rsidRDefault="00FA7F7E" w:rsidP="00A8423E">
            <w:pPr>
              <w:ind w:firstLineChars="421" w:firstLine="758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serviceProviderOrga</w:t>
            </w: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nization</w:t>
            </w:r>
          </w:p>
        </w:tc>
        <w:tc>
          <w:tcPr>
            <w:tcW w:w="1134" w:type="dxa"/>
            <w:shd w:val="clear" w:color="auto" w:fill="BFBFBF"/>
            <w:noWrap/>
            <w:vAlign w:val="center"/>
          </w:tcPr>
          <w:p w14:paraId="556A9874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75676C7C" w14:textId="77777777" w:rsidR="00FA7F7E" w:rsidRPr="00B23067" w:rsidRDefault="00FA7F7E" w:rsidP="00A8423E">
            <w:pPr>
              <w:ind w:firstLineChars="576" w:firstLine="1037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4111" w:type="dxa"/>
            <w:shd w:val="clear" w:color="auto" w:fill="BFBFBF"/>
            <w:vAlign w:val="center"/>
          </w:tcPr>
          <w:p w14:paraId="1BB9C2CA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7641F7F" w14:textId="77777777" w:rsidTr="00803B34">
        <w:trPr>
          <w:trHeight w:val="255"/>
        </w:trPr>
        <w:tc>
          <w:tcPr>
            <w:tcW w:w="3011" w:type="dxa"/>
            <w:shd w:val="clear" w:color="auto" w:fill="BFBFBF"/>
            <w:noWrap/>
            <w:vAlign w:val="center"/>
          </w:tcPr>
          <w:p w14:paraId="05E602F9" w14:textId="77777777" w:rsidR="00FA7F7E" w:rsidRPr="00B23067" w:rsidRDefault="00FA7F7E" w:rsidP="00A8423E">
            <w:pPr>
              <w:ind w:firstLineChars="497" w:firstLine="895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134" w:type="dxa"/>
            <w:shd w:val="clear" w:color="auto" w:fill="BFBFBF"/>
            <w:noWrap/>
            <w:vAlign w:val="center"/>
          </w:tcPr>
          <w:p w14:paraId="640CAE7F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558F2623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BFBFBF"/>
            <w:vAlign w:val="center"/>
          </w:tcPr>
          <w:p w14:paraId="6FB6EB0C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05E7A41F" w14:textId="77777777" w:rsidTr="00803B34">
        <w:trPr>
          <w:trHeight w:val="255"/>
        </w:trPr>
        <w:tc>
          <w:tcPr>
            <w:tcW w:w="3011" w:type="dxa"/>
            <w:tcBorders>
              <w:bottom w:val="single" w:sz="12" w:space="0" w:color="auto"/>
            </w:tcBorders>
            <w:shd w:val="pct15" w:color="auto" w:fill="auto"/>
            <w:noWrap/>
            <w:vAlign w:val="center"/>
          </w:tcPr>
          <w:p w14:paraId="371939F5" w14:textId="77777777" w:rsidR="00FA7F7E" w:rsidRPr="00F92EAF" w:rsidRDefault="00FA7F7E" w:rsidP="00A8423E">
            <w:pPr>
              <w:ind w:firstLine="191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 w:rsidRPr="00F07C9E"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hl7fi: localHeader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pct15" w:color="auto" w:fill="auto"/>
            <w:noWrap/>
            <w:vAlign w:val="center"/>
          </w:tcPr>
          <w:p w14:paraId="5DD13848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F07C9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pct15" w:color="auto" w:fill="auto"/>
            <w:vAlign w:val="center"/>
          </w:tcPr>
          <w:p w14:paraId="3E68F88D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tcBorders>
              <w:bottom w:val="single" w:sz="12" w:space="0" w:color="auto"/>
            </w:tcBorders>
            <w:shd w:val="pct15" w:color="auto" w:fill="auto"/>
            <w:vAlign w:val="center"/>
          </w:tcPr>
          <w:p w14:paraId="5C13FD42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lääkemääräysten kuvailutietoina palautuu hyvin rajattu määrä tietoja, ja tästä syystä suurta osaa hl7fi: localHeaderin tiedoista ei saada palautettua vastaavasti kuin suomalaisista lääkemääräyksistä.</w:t>
            </w:r>
          </w:p>
        </w:tc>
      </w:tr>
      <w:tr w:rsidR="00FA7F7E" w14:paraId="5EA61D18" w14:textId="77777777" w:rsidTr="00803B34">
        <w:trPr>
          <w:trHeight w:val="255"/>
        </w:trPr>
        <w:tc>
          <w:tcPr>
            <w:tcW w:w="3011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228FF641" w14:textId="77777777" w:rsidR="00FA7F7E" w:rsidRPr="00EC407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EC407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drug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07E6EFE9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18E7E62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2934D0C" w14:textId="77777777" w:rsidR="00FA7F7E" w:rsidRPr="00FE073C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Määrätty valmiste (kauppanimi) tai </w:t>
            </w:r>
            <w:r w:rsidRPr="00FE073C">
              <w:rPr>
                <w:rFonts w:ascii="Microsoft Sans Serif" w:hAnsi="Microsoft Sans Serif" w:cs="Microsoft Sans Serif"/>
                <w:sz w:val="18"/>
                <w:szCs w:val="18"/>
              </w:rPr>
              <w:t>lääkeaine (ST)</w:t>
            </w:r>
          </w:p>
          <w:p w14:paraId="37FF77DD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FE073C"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tähän elementtiin tulee vaihtelevan tasoisia kuvauksia määrätystä lääkkeestä, jos tieto on saatu ulkomailta.</w:t>
            </w:r>
          </w:p>
        </w:tc>
      </w:tr>
      <w:tr w:rsidR="00FA7F7E" w:rsidRPr="008659AA" w14:paraId="4519B2E1" w14:textId="77777777" w:rsidTr="00803B34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25B70A52" w14:textId="77777777" w:rsidR="00FA7F7E" w:rsidRPr="00B23067" w:rsidDel="00EC407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drugVNR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7A13B524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1191F9C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FFFFFF"/>
            <w:vAlign w:val="center"/>
          </w:tcPr>
          <w:p w14:paraId="1BDE957E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:rsidRPr="00296FC9" w14:paraId="1D86EB78" w14:textId="77777777" w:rsidTr="00803B34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05F02CBF" w14:textId="77777777" w:rsidR="00FA7F7E" w:rsidRPr="004B0D30" w:rsidDel="00EC407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4B0D30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doseQuantityText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69F1480B" w14:textId="77777777" w:rsidR="00FA7F7E" w:rsidRPr="004B0D3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4B0D3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865B1B9" w14:textId="77777777" w:rsidR="00FA7F7E" w:rsidRPr="004B0D3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FFFFFF"/>
            <w:vAlign w:val="center"/>
          </w:tcPr>
          <w:p w14:paraId="205FFD58" w14:textId="77777777" w:rsidR="00FA7F7E" w:rsidRPr="004B0D3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4B0D3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:rsidRPr="003C2BD1" w14:paraId="2E2725D0" w14:textId="77777777" w:rsidTr="00803B34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5C040D8B" w14:textId="77777777" w:rsidR="00FA7F7E" w:rsidRPr="00B23067" w:rsidDel="00EC407E" w:rsidRDefault="00FA7F7E" w:rsidP="00A8423E">
            <w:pPr>
              <w:ind w:firstLine="333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doseQuantityPQ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22887B1E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8E7FDC5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FFFFFF"/>
            <w:vAlign w:val="center"/>
          </w:tcPr>
          <w:p w14:paraId="26FF6089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:rsidRPr="003C2BD1" w14:paraId="33B74C23" w14:textId="77777777" w:rsidTr="00803B34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2EE25F53" w14:textId="77777777" w:rsidR="00FA7F7E" w:rsidRPr="004B0D30" w:rsidDel="00EC407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4B0D30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lastRenderedPageBreak/>
              <w:t>drugForm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3D6FC6EC" w14:textId="77777777" w:rsidR="00FA7F7E" w:rsidRPr="004B0D3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4B0D3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42F286D" w14:textId="77777777" w:rsidR="00FA7F7E" w:rsidRPr="004B0D3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FFFFFF"/>
            <w:vAlign w:val="center"/>
          </w:tcPr>
          <w:p w14:paraId="202E8529" w14:textId="77777777" w:rsidR="00FA7F7E" w:rsidRPr="004B0D3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4B0D3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:rsidRPr="00171B36" w14:paraId="373A4A9E" w14:textId="77777777" w:rsidTr="00803B34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19F0B72E" w14:textId="77777777" w:rsidR="00FA7F7E" w:rsidRPr="004B0D30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4B0D30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drugRemainingQuantityText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42B018BB" w14:textId="77777777" w:rsidR="00FA7F7E" w:rsidRPr="004B0D3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4B0D3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0..1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8B1A089" w14:textId="77777777" w:rsidR="00FA7F7E" w:rsidRPr="004B0D3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4111" w:type="dxa"/>
            <w:shd w:val="clear" w:color="auto" w:fill="FFFFFF"/>
            <w:vAlign w:val="center"/>
          </w:tcPr>
          <w:p w14:paraId="5168A978" w14:textId="77777777" w:rsidR="00FA7F7E" w:rsidRPr="004B0D30" w:rsidRDefault="00FA7F7E" w:rsidP="00A8423E">
            <w:pPr>
              <w:rPr>
                <w:rFonts w:ascii="Microsoft Sans Serif" w:hAnsi="Microsoft Sans Serif" w:cs="Microsoft Sans Serif"/>
                <w:strike/>
                <w:color w:val="A6A6A6" w:themeColor="background1" w:themeShade="A6"/>
                <w:sz w:val="18"/>
                <w:szCs w:val="18"/>
              </w:rPr>
            </w:pPr>
            <w:r w:rsidRPr="004B0D3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3DE8058F" w14:textId="77777777" w:rsidTr="00803B34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524D6A10" w14:textId="77777777" w:rsidR="00FA7F7E" w:rsidRPr="00B23067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dispenseEffectiveTime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7EEAB968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DD7C392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FFFFFF"/>
            <w:vAlign w:val="center"/>
          </w:tcPr>
          <w:p w14:paraId="29766406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FB52EEC" w14:textId="77777777" w:rsidTr="00803B34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092A0E74" w14:textId="77777777" w:rsidR="00FA7F7E" w:rsidRPr="00C445A8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C445A8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pharmacyPreparegDrug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2D7920E7" w14:textId="77777777" w:rsidR="00FA7F7E" w:rsidRPr="00C445A8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C445A8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AF01091" w14:textId="77777777" w:rsidR="00FA7F7E" w:rsidRPr="00C445A8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C445A8">
              <w:rPr>
                <w:rFonts w:ascii="Microsoft Sans Serif" w:hAnsi="Microsoft Sans Serif" w:cs="Microsoft Sans Serif"/>
                <w:sz w:val="18"/>
                <w:szCs w:val="18"/>
              </w:rPr>
              <w:t>false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06B84B91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C445A8">
              <w:rPr>
                <w:rFonts w:ascii="Microsoft Sans Serif" w:hAnsi="Microsoft Sans Serif" w:cs="Microsoft Sans Serif"/>
                <w:sz w:val="18"/>
                <w:szCs w:val="18"/>
              </w:rPr>
              <w:t>Tieto, että kyseessä on apteekissa valmistettava lääke (BN)</w:t>
            </w:r>
          </w:p>
          <w:p w14:paraId="6737B8B0" w14:textId="77777777" w:rsidR="00FA7F7E" w:rsidRPr="00C445A8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sz w:val="18"/>
                <w:szCs w:val="18"/>
              </w:rPr>
              <w:t>Apteekissa valmistettavat lääkkeet eivät kuulu Rajat ylittävän reseptin palvelun piiriin. Tämä siis aina ’false’.</w:t>
            </w:r>
          </w:p>
        </w:tc>
      </w:tr>
      <w:tr w:rsidR="00FA7F7E" w14:paraId="10B138D8" w14:textId="77777777" w:rsidTr="00803B34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44D5FEA8" w14:textId="77777777" w:rsidR="00FA7F7E" w:rsidRPr="0089788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prescriptionExpiryDate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60975496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894EB5D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FFFFFF"/>
            <w:vAlign w:val="center"/>
          </w:tcPr>
          <w:p w14:paraId="741625B3" w14:textId="77777777" w:rsidR="00FA7F7E" w:rsidRPr="0089788E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412364FF" w14:textId="77777777" w:rsidTr="00803B34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79DE70D6" w14:textId="77777777" w:rsidR="00FA7F7E" w:rsidRPr="0089788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drugPrescribedQuantityST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659BAEB0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08973FA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FFFFFF"/>
            <w:vAlign w:val="center"/>
          </w:tcPr>
          <w:p w14:paraId="5432EFB9" w14:textId="77777777" w:rsidR="00FA7F7E" w:rsidRPr="0089788E" w:rsidRDefault="00FA7F7E" w:rsidP="00A8423E">
            <w:pPr>
              <w:rPr>
                <w:rFonts w:ascii="Microsoft Sans Serif" w:hAnsi="Microsoft Sans Serif" w:cs="Microsoft Sans Serif"/>
                <w:strike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00D8110A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05E66DD8" w14:textId="77777777" w:rsidR="00FA7F7E" w:rsidRPr="00736EE3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dispenseStatus</w:t>
            </w:r>
          </w:p>
        </w:tc>
        <w:tc>
          <w:tcPr>
            <w:tcW w:w="1134" w:type="dxa"/>
            <w:noWrap/>
            <w:vAlign w:val="center"/>
          </w:tcPr>
          <w:p w14:paraId="7410BDD3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414F36FF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16FDAB7B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Toimituksen tilarakenne</w:t>
            </w:r>
          </w:p>
          <w:p w14:paraId="1CA8552B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6C63B8B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7C126BDE" w14:textId="77777777" w:rsidR="00FA7F7E" w:rsidRPr="00736EE3" w:rsidRDefault="00FA7F7E" w:rsidP="00A8423E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relatedDocument</w:t>
            </w:r>
          </w:p>
        </w:tc>
        <w:tc>
          <w:tcPr>
            <w:tcW w:w="1134" w:type="dxa"/>
            <w:noWrap/>
            <w:vAlign w:val="center"/>
          </w:tcPr>
          <w:p w14:paraId="69C12F8A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3349AB4F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2C3DB7F0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10C402F4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0DE716AB" w14:textId="77777777" w:rsidR="00FA7F7E" w:rsidRPr="00736EE3" w:rsidRDefault="00FA7F7E" w:rsidP="00A8423E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134" w:type="dxa"/>
            <w:noWrap/>
            <w:vAlign w:val="center"/>
          </w:tcPr>
          <w:p w14:paraId="755D696C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    0..1</w:t>
            </w:r>
          </w:p>
        </w:tc>
        <w:tc>
          <w:tcPr>
            <w:tcW w:w="1134" w:type="dxa"/>
            <w:vAlign w:val="center"/>
          </w:tcPr>
          <w:p w14:paraId="1BA24321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3AF61C3C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OID (II)</w:t>
            </w:r>
          </w:p>
          <w:p w14:paraId="0EA5FC12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17FE8D8C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4AB1F7E6" w14:textId="77777777" w:rsidR="00FA7F7E" w:rsidRPr="00736EE3" w:rsidRDefault="00FA7F7E" w:rsidP="00A8423E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setId</w:t>
            </w:r>
          </w:p>
        </w:tc>
        <w:tc>
          <w:tcPr>
            <w:tcW w:w="1134" w:type="dxa"/>
            <w:noWrap/>
            <w:vAlign w:val="center"/>
          </w:tcPr>
          <w:p w14:paraId="2880014E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     0..1</w:t>
            </w:r>
          </w:p>
        </w:tc>
        <w:tc>
          <w:tcPr>
            <w:tcW w:w="1134" w:type="dxa"/>
            <w:vAlign w:val="center"/>
          </w:tcPr>
          <w:p w14:paraId="51BEE381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232AA15C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setId (II)</w:t>
            </w:r>
          </w:p>
          <w:p w14:paraId="357D0390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6A34CA5A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1B88EC5C" w14:textId="77777777" w:rsidR="00FA7F7E" w:rsidRPr="00736EE3" w:rsidRDefault="00FA7F7E" w:rsidP="00A8423E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versionNumber</w:t>
            </w:r>
          </w:p>
        </w:tc>
        <w:tc>
          <w:tcPr>
            <w:tcW w:w="1134" w:type="dxa"/>
            <w:noWrap/>
            <w:vAlign w:val="center"/>
          </w:tcPr>
          <w:p w14:paraId="6EE0373F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     0..1</w:t>
            </w:r>
          </w:p>
        </w:tc>
        <w:tc>
          <w:tcPr>
            <w:tcW w:w="1134" w:type="dxa"/>
            <w:vAlign w:val="center"/>
          </w:tcPr>
          <w:p w14:paraId="2AB46413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656FEDDD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versionumero (INT)</w:t>
            </w:r>
          </w:p>
          <w:p w14:paraId="120523A2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D5300B0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0643C9FF" w14:textId="77777777" w:rsidR="00FA7F7E" w:rsidRPr="00736EE3" w:rsidRDefault="00FA7F7E" w:rsidP="00A8423E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stateStatusCode</w:t>
            </w:r>
          </w:p>
        </w:tc>
        <w:tc>
          <w:tcPr>
            <w:tcW w:w="1134" w:type="dxa"/>
            <w:noWrap/>
            <w:vAlign w:val="center"/>
          </w:tcPr>
          <w:p w14:paraId="71A8F34E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798AF5F6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630ADDAB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Lääkemääräyksen toimitustilat (CV, OID: 1.2.246.537.5.40123.2006)</w:t>
            </w:r>
          </w:p>
          <w:p w14:paraId="32E6DA57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1922D599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544E4BE9" w14:textId="77777777" w:rsidR="00FA7F7E" w:rsidRPr="00736EE3" w:rsidRDefault="00FA7F7E" w:rsidP="00A8423E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stateAuthor</w:t>
            </w:r>
          </w:p>
        </w:tc>
        <w:tc>
          <w:tcPr>
            <w:tcW w:w="1134" w:type="dxa"/>
            <w:noWrap/>
            <w:vAlign w:val="center"/>
          </w:tcPr>
          <w:p w14:paraId="5AC2F9AB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04F0EEAA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2A00A58F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Reseptikeskuksen generoima teksti tilamuutoksen tekijästä (ST)</w:t>
            </w:r>
          </w:p>
          <w:p w14:paraId="75DC2275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947E0E4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6869020E" w14:textId="77777777" w:rsidR="00FA7F7E" w:rsidRPr="00736EE3" w:rsidRDefault="00FA7F7E" w:rsidP="00A8423E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stateFreetext</w:t>
            </w:r>
          </w:p>
        </w:tc>
        <w:tc>
          <w:tcPr>
            <w:tcW w:w="1134" w:type="dxa"/>
            <w:noWrap/>
            <w:vAlign w:val="center"/>
          </w:tcPr>
          <w:p w14:paraId="1F80CB20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2AFD3DA7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5032FDE4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Tilamuutosta kuvaava teksti jonka reseptikeskus generoi (ST)</w:t>
            </w:r>
          </w:p>
          <w:p w14:paraId="4F4305F1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3A1C4C98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358B6BB6" w14:textId="77777777" w:rsidR="00FA7F7E" w:rsidRPr="00736EE3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reservationStatus</w:t>
            </w:r>
          </w:p>
        </w:tc>
        <w:tc>
          <w:tcPr>
            <w:tcW w:w="1134" w:type="dxa"/>
            <w:noWrap/>
            <w:vAlign w:val="center"/>
          </w:tcPr>
          <w:p w14:paraId="40AFF9A3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3A08B7DC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7B823DFF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Varauksen tilarakenne</w:t>
            </w:r>
          </w:p>
          <w:p w14:paraId="4E915FFD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32C9733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6AB33B55" w14:textId="77777777" w:rsidR="00FA7F7E" w:rsidRPr="00736EE3" w:rsidRDefault="00FA7F7E" w:rsidP="00A8423E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relatedDocument</w:t>
            </w:r>
          </w:p>
        </w:tc>
        <w:tc>
          <w:tcPr>
            <w:tcW w:w="1134" w:type="dxa"/>
            <w:noWrap/>
            <w:vAlign w:val="center"/>
          </w:tcPr>
          <w:p w14:paraId="78F81D18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61810D2A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2EE2F061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4D86EDB1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70B150D2" w14:textId="77777777" w:rsidR="00FA7F7E" w:rsidRPr="00736EE3" w:rsidRDefault="00FA7F7E" w:rsidP="00A8423E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134" w:type="dxa"/>
            <w:noWrap/>
            <w:vAlign w:val="center"/>
          </w:tcPr>
          <w:p w14:paraId="5D768B90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27D4F625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2FF3B352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OID (II)</w:t>
            </w:r>
          </w:p>
          <w:p w14:paraId="33332E60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19DA21C5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4C5990D1" w14:textId="77777777" w:rsidR="00FA7F7E" w:rsidRPr="00736EE3" w:rsidRDefault="00FA7F7E" w:rsidP="00A8423E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setId</w:t>
            </w:r>
          </w:p>
        </w:tc>
        <w:tc>
          <w:tcPr>
            <w:tcW w:w="1134" w:type="dxa"/>
            <w:noWrap/>
            <w:vAlign w:val="center"/>
          </w:tcPr>
          <w:p w14:paraId="231582E3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0B4AF398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556FB960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setId (II)</w:t>
            </w:r>
          </w:p>
          <w:p w14:paraId="3A2789B1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4961E1A0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604E4D91" w14:textId="77777777" w:rsidR="00FA7F7E" w:rsidRPr="00736EE3" w:rsidRDefault="00FA7F7E" w:rsidP="00A8423E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versionNumber</w:t>
            </w:r>
          </w:p>
        </w:tc>
        <w:tc>
          <w:tcPr>
            <w:tcW w:w="1134" w:type="dxa"/>
            <w:noWrap/>
            <w:vAlign w:val="center"/>
          </w:tcPr>
          <w:p w14:paraId="3702AD0F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7CB5FC2D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6C98417B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versionumero (INT)</w:t>
            </w:r>
          </w:p>
          <w:p w14:paraId="281504B2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44091B90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4B19A379" w14:textId="77777777" w:rsidR="00FA7F7E" w:rsidRPr="00736EE3" w:rsidRDefault="00FA7F7E" w:rsidP="00A8423E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stateStatusCode</w:t>
            </w:r>
          </w:p>
        </w:tc>
        <w:tc>
          <w:tcPr>
            <w:tcW w:w="1134" w:type="dxa"/>
            <w:noWrap/>
            <w:vAlign w:val="center"/>
          </w:tcPr>
          <w:p w14:paraId="31A12576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0E26E4CE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05246A83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Lääkemääräyksen varaustilat: (CV, OID: 1.2.246.537.5.40122.2006)</w:t>
            </w:r>
          </w:p>
          <w:p w14:paraId="6116D57E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7664E16A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2C734685" w14:textId="77777777" w:rsidR="00FA7F7E" w:rsidRPr="00736EE3" w:rsidRDefault="00FA7F7E" w:rsidP="00A8423E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stateAuthor</w:t>
            </w:r>
          </w:p>
        </w:tc>
        <w:tc>
          <w:tcPr>
            <w:tcW w:w="1134" w:type="dxa"/>
            <w:noWrap/>
            <w:vAlign w:val="center"/>
          </w:tcPr>
          <w:p w14:paraId="5D6522AC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0BF00FD5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139C0EB6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Reseptikeskuksen generoima teksti tilamuutoksen tekijästä (ST)</w:t>
            </w:r>
          </w:p>
          <w:p w14:paraId="64ED15A9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3A6CA241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1728845D" w14:textId="77777777" w:rsidR="00FA7F7E" w:rsidRPr="00736EE3" w:rsidRDefault="00FA7F7E" w:rsidP="00A8423E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stateFreetext</w:t>
            </w:r>
          </w:p>
        </w:tc>
        <w:tc>
          <w:tcPr>
            <w:tcW w:w="1134" w:type="dxa"/>
            <w:noWrap/>
            <w:vAlign w:val="center"/>
          </w:tcPr>
          <w:p w14:paraId="086AAA26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7F0E166B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5A7F03ED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Tilamuutosta kuvaava teksti jonka reseptikeskus generoi (ST)</w:t>
            </w:r>
          </w:p>
          <w:p w14:paraId="55C67B14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1AEBD932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74997858" w14:textId="77777777" w:rsidR="00FA7F7E" w:rsidRPr="00736EE3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heldStatus</w:t>
            </w:r>
          </w:p>
        </w:tc>
        <w:tc>
          <w:tcPr>
            <w:tcW w:w="1134" w:type="dxa"/>
            <w:noWrap/>
            <w:vAlign w:val="center"/>
          </w:tcPr>
          <w:p w14:paraId="3EAAB4EA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35EB530B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1FDDA544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Lukitustilan rakenne</w:t>
            </w:r>
          </w:p>
          <w:p w14:paraId="1519D422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6651B793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64F81985" w14:textId="77777777" w:rsidR="00FA7F7E" w:rsidRPr="00736EE3" w:rsidRDefault="00FA7F7E" w:rsidP="00A8423E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relatedDocument</w:t>
            </w:r>
          </w:p>
        </w:tc>
        <w:tc>
          <w:tcPr>
            <w:tcW w:w="1134" w:type="dxa"/>
            <w:noWrap/>
            <w:vAlign w:val="center"/>
          </w:tcPr>
          <w:p w14:paraId="1CF7F2AA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6F251416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7C806FE6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40FD908E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67FC6754" w14:textId="77777777" w:rsidR="00FA7F7E" w:rsidRPr="00736EE3" w:rsidRDefault="00FA7F7E" w:rsidP="00A8423E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134" w:type="dxa"/>
            <w:noWrap/>
            <w:vAlign w:val="center"/>
          </w:tcPr>
          <w:p w14:paraId="5914F50E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1409F760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5D63D6D2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OID (II)</w:t>
            </w:r>
          </w:p>
          <w:p w14:paraId="5A3511ED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0342A516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5A9F8129" w14:textId="77777777" w:rsidR="00FA7F7E" w:rsidRPr="00736EE3" w:rsidRDefault="00FA7F7E" w:rsidP="00A8423E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setId</w:t>
            </w:r>
          </w:p>
        </w:tc>
        <w:tc>
          <w:tcPr>
            <w:tcW w:w="1134" w:type="dxa"/>
            <w:noWrap/>
            <w:vAlign w:val="center"/>
          </w:tcPr>
          <w:p w14:paraId="342AD91D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6AD7F17E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7958654F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setId (II)</w:t>
            </w:r>
          </w:p>
          <w:p w14:paraId="4F336F53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761DFBFA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2EC3FFFB" w14:textId="77777777" w:rsidR="00FA7F7E" w:rsidRPr="00736EE3" w:rsidRDefault="00FA7F7E" w:rsidP="00A8423E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versionNumber</w:t>
            </w:r>
          </w:p>
        </w:tc>
        <w:tc>
          <w:tcPr>
            <w:tcW w:w="1134" w:type="dxa"/>
            <w:noWrap/>
            <w:vAlign w:val="center"/>
          </w:tcPr>
          <w:p w14:paraId="30400280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22ACA977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54EE0036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versionumero (INT)</w:t>
            </w:r>
          </w:p>
          <w:p w14:paraId="498B0A7B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32B9DAE5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7758AA37" w14:textId="77777777" w:rsidR="00FA7F7E" w:rsidRPr="00736EE3" w:rsidRDefault="00FA7F7E" w:rsidP="00A8423E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stateStatusCode</w:t>
            </w:r>
          </w:p>
        </w:tc>
        <w:tc>
          <w:tcPr>
            <w:tcW w:w="1134" w:type="dxa"/>
            <w:noWrap/>
            <w:vAlign w:val="center"/>
          </w:tcPr>
          <w:p w14:paraId="1F86FEB0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18E55F69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3289FED6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Lääkemääräyksen lukitustilat (CV, OID: 1.2.246.537.5.40124.2006)</w:t>
            </w:r>
          </w:p>
          <w:p w14:paraId="73021A5A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38EFD378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1F0F41C2" w14:textId="77777777" w:rsidR="00FA7F7E" w:rsidRPr="00736EE3" w:rsidRDefault="00FA7F7E" w:rsidP="00A8423E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lastRenderedPageBreak/>
              <w:t>stateAuthor</w:t>
            </w:r>
          </w:p>
        </w:tc>
        <w:tc>
          <w:tcPr>
            <w:tcW w:w="1134" w:type="dxa"/>
            <w:noWrap/>
            <w:vAlign w:val="center"/>
          </w:tcPr>
          <w:p w14:paraId="275A7CA8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556CEFF4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4F3E42F3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Reseptikeskuksen generoima teksti tilamuutoksen tekijästä (ST)</w:t>
            </w:r>
          </w:p>
          <w:p w14:paraId="229B3FEB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7F4FBE05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639065CD" w14:textId="77777777" w:rsidR="00FA7F7E" w:rsidRPr="00736EE3" w:rsidRDefault="00FA7F7E" w:rsidP="00A8423E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stateFreetext</w:t>
            </w:r>
          </w:p>
        </w:tc>
        <w:tc>
          <w:tcPr>
            <w:tcW w:w="1134" w:type="dxa"/>
            <w:noWrap/>
            <w:vAlign w:val="center"/>
          </w:tcPr>
          <w:p w14:paraId="359E670E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18E4480C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08ACC489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Tilamuutosta kuvaava teksti jonka reseptikeskus generoi (ST)</w:t>
            </w:r>
          </w:p>
          <w:p w14:paraId="66FC7CE1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4D4265D1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3139B071" w14:textId="77777777" w:rsidR="00FA7F7E" w:rsidRPr="00736EE3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renewalStatus</w:t>
            </w:r>
          </w:p>
        </w:tc>
        <w:tc>
          <w:tcPr>
            <w:tcW w:w="1134" w:type="dxa"/>
            <w:noWrap/>
            <w:vAlign w:val="center"/>
          </w:tcPr>
          <w:p w14:paraId="0D32A4D0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6AE97728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198D3132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Uusimistilan rakenne</w:t>
            </w:r>
          </w:p>
          <w:p w14:paraId="58A501C9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0F70ACC0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0748EF0D" w14:textId="77777777" w:rsidR="00FA7F7E" w:rsidRPr="00736EE3" w:rsidRDefault="00FA7F7E" w:rsidP="00A8423E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relatedDocument</w:t>
            </w:r>
          </w:p>
        </w:tc>
        <w:tc>
          <w:tcPr>
            <w:tcW w:w="1134" w:type="dxa"/>
            <w:noWrap/>
            <w:vAlign w:val="center"/>
          </w:tcPr>
          <w:p w14:paraId="14077D53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7E5F8415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315B1CE8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13B108EE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70A00BA0" w14:textId="77777777" w:rsidR="00FA7F7E" w:rsidRPr="00736EE3" w:rsidRDefault="00FA7F7E" w:rsidP="00A8423E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134" w:type="dxa"/>
            <w:noWrap/>
            <w:vAlign w:val="center"/>
          </w:tcPr>
          <w:p w14:paraId="46EAFD13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3FFB96CC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31D4E23B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OID (II)</w:t>
            </w:r>
          </w:p>
          <w:p w14:paraId="4EF7CE45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F7738D0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09B06077" w14:textId="77777777" w:rsidR="00FA7F7E" w:rsidRPr="00736EE3" w:rsidRDefault="00FA7F7E" w:rsidP="00A8423E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setId</w:t>
            </w:r>
          </w:p>
        </w:tc>
        <w:tc>
          <w:tcPr>
            <w:tcW w:w="1134" w:type="dxa"/>
            <w:noWrap/>
            <w:vAlign w:val="center"/>
          </w:tcPr>
          <w:p w14:paraId="4E716C14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704C139A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31990111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setId (II)</w:t>
            </w:r>
          </w:p>
          <w:p w14:paraId="55CAC869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38290B33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7BCB6724" w14:textId="77777777" w:rsidR="00FA7F7E" w:rsidRPr="00736EE3" w:rsidRDefault="00FA7F7E" w:rsidP="00A8423E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versionNumber</w:t>
            </w:r>
          </w:p>
        </w:tc>
        <w:tc>
          <w:tcPr>
            <w:tcW w:w="1134" w:type="dxa"/>
            <w:noWrap/>
            <w:vAlign w:val="center"/>
          </w:tcPr>
          <w:p w14:paraId="4540B947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5F10B388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1EC440F9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versionumero (INT)</w:t>
            </w:r>
          </w:p>
          <w:p w14:paraId="69FD5EC1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6A19537B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199F6B63" w14:textId="77777777" w:rsidR="00FA7F7E" w:rsidRPr="00736EE3" w:rsidRDefault="00FA7F7E" w:rsidP="00A8423E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stateStatusCode</w:t>
            </w:r>
          </w:p>
        </w:tc>
        <w:tc>
          <w:tcPr>
            <w:tcW w:w="1134" w:type="dxa"/>
            <w:noWrap/>
            <w:vAlign w:val="center"/>
          </w:tcPr>
          <w:p w14:paraId="13E76FDD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30BB1BEC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152AEDC6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Uusimispyynnön tila (CV, OID: 1.2.246.537.5.40106.2006)</w:t>
            </w:r>
          </w:p>
          <w:p w14:paraId="2AF091E2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21A3CFCB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68A4815A" w14:textId="77777777" w:rsidR="00FA7F7E" w:rsidRPr="00736EE3" w:rsidRDefault="00FA7F7E" w:rsidP="00A8423E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stateAuthor</w:t>
            </w:r>
          </w:p>
        </w:tc>
        <w:tc>
          <w:tcPr>
            <w:tcW w:w="1134" w:type="dxa"/>
            <w:noWrap/>
            <w:vAlign w:val="center"/>
          </w:tcPr>
          <w:p w14:paraId="0A035A93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3DB67D10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1CE8A97A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Reseptikeskuksen generoima teksti tilamuutoksen tekijästä (ST)</w:t>
            </w:r>
          </w:p>
          <w:p w14:paraId="24BA7EEB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1B69D3A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24677118" w14:textId="77777777" w:rsidR="00FA7F7E" w:rsidRPr="00736EE3" w:rsidRDefault="00FA7F7E" w:rsidP="00A8423E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stateFreetext</w:t>
            </w:r>
          </w:p>
        </w:tc>
        <w:tc>
          <w:tcPr>
            <w:tcW w:w="1134" w:type="dxa"/>
            <w:noWrap/>
            <w:vAlign w:val="center"/>
          </w:tcPr>
          <w:p w14:paraId="2F6A7119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21819B95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043A7242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Tilamuutosta kuvaava teksti jonka reseptikeskus generoi (ST)</w:t>
            </w:r>
          </w:p>
          <w:p w14:paraId="513DFA42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4E983F4E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65BA9F72" w14:textId="77777777" w:rsidR="00FA7F7E" w:rsidRPr="00F07C9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prescriptionType</w:t>
            </w:r>
          </w:p>
        </w:tc>
        <w:tc>
          <w:tcPr>
            <w:tcW w:w="1134" w:type="dxa"/>
            <w:noWrap/>
            <w:vAlign w:val="center"/>
          </w:tcPr>
          <w:p w14:paraId="4383CF66" w14:textId="77777777" w:rsidR="00FA7F7E" w:rsidRPr="00F07C9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32B866FA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67536660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määrätyn määrän esittämistapa</w:t>
            </w:r>
          </w:p>
          <w:p w14:paraId="058B5DC0" w14:textId="77777777" w:rsidR="00FA7F7E" w:rsidRPr="00F07C9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0F7712"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tämä on aina ’1’.</w:t>
            </w:r>
          </w:p>
        </w:tc>
      </w:tr>
      <w:tr w:rsidR="00FA7F7E" w14:paraId="6D4DD453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41C161C9" w14:textId="77777777" w:rsidR="00FA7F7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prescriptionValue</w:t>
            </w:r>
          </w:p>
        </w:tc>
        <w:tc>
          <w:tcPr>
            <w:tcW w:w="1134" w:type="dxa"/>
            <w:noWrap/>
            <w:vAlign w:val="center"/>
          </w:tcPr>
          <w:p w14:paraId="32D13CA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20119ED4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5F06E6A8" w14:textId="77777777" w:rsidR="00FA7F7E" w:rsidRPr="0089788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sz w:val="18"/>
                <w:szCs w:val="18"/>
              </w:rPr>
              <w:t>reseptin laji (CV, OID 1.2.246.537.6.605.2014</w:t>
            </w:r>
          </w:p>
          <w:p w14:paraId="26CBAB5A" w14:textId="77777777" w:rsidR="00FA7F7E" w:rsidRPr="0089788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sz w:val="18"/>
                <w:szCs w:val="18"/>
              </w:rPr>
              <w:t xml:space="preserve">(1 Resepti  </w:t>
            </w:r>
          </w:p>
          <w:p w14:paraId="6E7959E2" w14:textId="77777777" w:rsidR="00FA7F7E" w:rsidRPr="0089788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sz w:val="18"/>
                <w:szCs w:val="18"/>
              </w:rPr>
              <w:t xml:space="preserve">2 Sairaala-apteekkiresepti  </w:t>
            </w:r>
          </w:p>
          <w:p w14:paraId="407A2A2A" w14:textId="77777777" w:rsidR="00FA7F7E" w:rsidRPr="0089788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sz w:val="18"/>
                <w:szCs w:val="18"/>
              </w:rPr>
              <w:t>3 Ulkomaanresepti)</w:t>
            </w:r>
          </w:p>
          <w:p w14:paraId="29B058DD" w14:textId="77777777" w:rsidR="00FA7F7E" w:rsidRPr="0089788E" w:rsidDel="00C95022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aina ’1’.</w:t>
            </w:r>
          </w:p>
        </w:tc>
      </w:tr>
      <w:tr w:rsidR="00FA7F7E" w14:paraId="37B41C9E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5DD75D46" w14:textId="77777777" w:rsidR="00FA7F7E" w:rsidRPr="0089788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packageAmount</w:t>
            </w:r>
          </w:p>
        </w:tc>
        <w:tc>
          <w:tcPr>
            <w:tcW w:w="1134" w:type="dxa"/>
            <w:noWrap/>
            <w:vAlign w:val="center"/>
          </w:tcPr>
          <w:p w14:paraId="2A2240A4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7F1690DE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1FC084D2" w14:textId="77777777" w:rsidR="00FA7F7E" w:rsidRPr="0089788E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30E81334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13BAB94F" w14:textId="77777777" w:rsidR="00FA7F7E" w:rsidRPr="0089788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totalAmount</w:t>
            </w:r>
          </w:p>
        </w:tc>
        <w:tc>
          <w:tcPr>
            <w:tcW w:w="1134" w:type="dxa"/>
            <w:noWrap/>
            <w:vAlign w:val="center"/>
          </w:tcPr>
          <w:p w14:paraId="7D63D25A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7989D1E9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3746C45E" w14:textId="77777777" w:rsidR="00FA7F7E" w:rsidRPr="0089788E" w:rsidRDefault="00FA7F7E" w:rsidP="00A8423E">
            <w:pPr>
              <w:rPr>
                <w:rFonts w:ascii="Microsoft Sans Serif" w:hAnsi="Microsoft Sans Serif" w:cs="Microsoft Sans Serif"/>
                <w:strike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782E872E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52358F8D" w14:textId="77777777" w:rsidR="00FA7F7E" w:rsidRPr="0089788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packageSizeUnit</w:t>
            </w:r>
          </w:p>
        </w:tc>
        <w:tc>
          <w:tcPr>
            <w:tcW w:w="1134" w:type="dxa"/>
            <w:noWrap/>
            <w:vAlign w:val="center"/>
          </w:tcPr>
          <w:p w14:paraId="6BD0F002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49946A1F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5DB80898" w14:textId="77777777" w:rsidR="00FA7F7E" w:rsidRPr="0089788E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3599A36F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2C04F95B" w14:textId="77777777" w:rsidR="00FA7F7E" w:rsidRPr="0089788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packageFactor</w:t>
            </w:r>
          </w:p>
        </w:tc>
        <w:tc>
          <w:tcPr>
            <w:tcW w:w="1134" w:type="dxa"/>
            <w:noWrap/>
            <w:vAlign w:val="center"/>
          </w:tcPr>
          <w:p w14:paraId="55DEE575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6315ABB1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51689E9C" w14:textId="77777777" w:rsidR="00FA7F7E" w:rsidRPr="0089788E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3216D381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621FAE37" w14:textId="77777777" w:rsidR="00FA7F7E" w:rsidRPr="00B23067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packageSizeText</w:t>
            </w:r>
          </w:p>
        </w:tc>
        <w:tc>
          <w:tcPr>
            <w:tcW w:w="1134" w:type="dxa"/>
            <w:noWrap/>
            <w:vAlign w:val="center"/>
          </w:tcPr>
          <w:p w14:paraId="746B6C76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582CEE11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4EB5DE1D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12B1C8F7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30BCD4F4" w14:textId="77777777" w:rsidR="00FA7F7E" w:rsidRPr="00B23067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validityTime</w:t>
            </w:r>
          </w:p>
        </w:tc>
        <w:tc>
          <w:tcPr>
            <w:tcW w:w="1134" w:type="dxa"/>
            <w:noWrap/>
            <w:vAlign w:val="center"/>
          </w:tcPr>
          <w:p w14:paraId="57426D5B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2A6A184C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4332E617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ajalle määrätty lääke, voimassaoloaika (INT) – ei käytössä</w:t>
            </w:r>
          </w:p>
        </w:tc>
      </w:tr>
      <w:tr w:rsidR="00FA7F7E" w14:paraId="3C5B90D0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49775F95" w14:textId="77777777" w:rsidR="00FA7F7E" w:rsidRPr="00B23067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validityTimeUnit</w:t>
            </w:r>
          </w:p>
        </w:tc>
        <w:tc>
          <w:tcPr>
            <w:tcW w:w="1134" w:type="dxa"/>
            <w:noWrap/>
            <w:vAlign w:val="center"/>
          </w:tcPr>
          <w:p w14:paraId="039AA548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5EC37FF0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0D1010A7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ajalle määrätty lääke, ajan yksikkö (CS) – ei käytössä</w:t>
            </w:r>
          </w:p>
        </w:tc>
      </w:tr>
      <w:tr w:rsidR="00FA7F7E" w14:paraId="6AB7CD7E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1FCF539B" w14:textId="77777777" w:rsidR="00FA7F7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neRep</w:t>
            </w:r>
          </w:p>
        </w:tc>
        <w:tc>
          <w:tcPr>
            <w:tcW w:w="1134" w:type="dxa"/>
            <w:noWrap/>
            <w:vAlign w:val="center"/>
          </w:tcPr>
          <w:p w14:paraId="6FC72531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45EAB85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true</w:t>
            </w:r>
          </w:p>
        </w:tc>
        <w:tc>
          <w:tcPr>
            <w:tcW w:w="4111" w:type="dxa"/>
            <w:vAlign w:val="center"/>
          </w:tcPr>
          <w:p w14:paraId="58AFD9D2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reseptin uusimiskielto (BN)</w:t>
            </w:r>
          </w:p>
          <w:p w14:paraId="6D4427CD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ei reseptejä voi uusia. Tämä siis aina ’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>true</w:t>
            </w:r>
            <w:r w:rsidRPr="0089788E">
              <w:rPr>
                <w:rFonts w:ascii="Microsoft Sans Serif" w:hAnsi="Microsoft Sans Serif" w:cs="Microsoft Sans Serif"/>
                <w:sz w:val="18"/>
                <w:szCs w:val="18"/>
              </w:rPr>
              <w:t>’.</w:t>
            </w:r>
          </w:p>
        </w:tc>
      </w:tr>
      <w:tr w:rsidR="00FA7F7E" w14:paraId="1E0DE954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28535BE0" w14:textId="77777777" w:rsidR="00FA7F7E" w:rsidRPr="006C2EED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realDispenseStatus</w:t>
            </w:r>
          </w:p>
        </w:tc>
        <w:tc>
          <w:tcPr>
            <w:tcW w:w="1134" w:type="dxa"/>
            <w:noWrap/>
            <w:vAlign w:val="center"/>
          </w:tcPr>
          <w:p w14:paraId="20F878F1" w14:textId="77777777" w:rsidR="00FA7F7E" w:rsidRPr="006C2EED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774483D9" w14:textId="77777777" w:rsidR="00FA7F7E" w:rsidRPr="006C2EED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1A8314EB" w14:textId="77777777" w:rsidR="00FA7F7E" w:rsidRPr="006C2EED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todellinen toimitustila (CV, OID: 1.2.246.537.5.40123.2006)</w:t>
            </w:r>
          </w:p>
          <w:p w14:paraId="31C6433B" w14:textId="77777777" w:rsidR="00FA7F7E" w:rsidRPr="006C2EED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69A6CC1B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16BD0C84" w14:textId="77777777" w:rsidR="00FA7F7E" w:rsidRPr="006C2EED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activeStatus</w:t>
            </w:r>
          </w:p>
        </w:tc>
        <w:tc>
          <w:tcPr>
            <w:tcW w:w="1134" w:type="dxa"/>
            <w:noWrap/>
            <w:vAlign w:val="center"/>
          </w:tcPr>
          <w:p w14:paraId="6D95E4FD" w14:textId="77777777" w:rsidR="00FA7F7E" w:rsidRPr="006C2EED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2A7EB13A" w14:textId="77777777" w:rsidR="00FA7F7E" w:rsidRPr="006C2EED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5961C686" w14:textId="77777777" w:rsidR="00FA7F7E" w:rsidRPr="006C2EED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voimassaolotila (CV, OID </w:t>
            </w:r>
          </w:p>
          <w:p w14:paraId="1709F553" w14:textId="77777777" w:rsidR="00FA7F7E" w:rsidRPr="006C2EED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1.2.246.537.5.40300.2015))</w:t>
            </w:r>
          </w:p>
          <w:p w14:paraId="7415212E" w14:textId="77777777" w:rsidR="00FA7F7E" w:rsidRPr="006C2EED" w:rsidRDefault="00FA7F7E" w:rsidP="00A8423E">
            <w:pPr>
              <w:rPr>
                <w:rFonts w:ascii="Calibri" w:eastAsia="Calibri" w:hAnsi="Calibri"/>
                <w:color w:val="A6A6A6" w:themeColor="background1" w:themeShade="A6"/>
                <w:sz w:val="22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20865AFB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3EF12550" w14:textId="77777777" w:rsidR="00FA7F7E" w:rsidRPr="006C2EED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archiveStatus</w:t>
            </w:r>
          </w:p>
        </w:tc>
        <w:tc>
          <w:tcPr>
            <w:tcW w:w="1134" w:type="dxa"/>
            <w:noWrap/>
            <w:vAlign w:val="center"/>
          </w:tcPr>
          <w:p w14:paraId="4431516B" w14:textId="77777777" w:rsidR="00FA7F7E" w:rsidRPr="006C2EED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330D4A2B" w14:textId="77777777" w:rsidR="00FA7F7E" w:rsidRPr="006C2EED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1FE3145D" w14:textId="77777777" w:rsidR="00FA7F7E" w:rsidRPr="006C2EED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arkistointitila (CV, OID </w:t>
            </w:r>
          </w:p>
          <w:p w14:paraId="6590E4DC" w14:textId="77777777" w:rsidR="00FA7F7E" w:rsidRPr="006C2EED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1.2.246.537.5.40301.2015)</w:t>
            </w:r>
          </w:p>
          <w:p w14:paraId="02A8CB27" w14:textId="77777777" w:rsidR="00FA7F7E" w:rsidRPr="006C2EED" w:rsidRDefault="00FA7F7E" w:rsidP="00A8423E">
            <w:pPr>
              <w:rPr>
                <w:rFonts w:ascii="Calibri" w:eastAsia="Calibri" w:hAnsi="Calibri"/>
                <w:color w:val="A6A6A6" w:themeColor="background1" w:themeShade="A6"/>
                <w:sz w:val="22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53F639C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5D5D116C" w14:textId="77777777" w:rsidR="00FA7F7E" w:rsidRPr="00B23067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iteration</w:t>
            </w:r>
          </w:p>
        </w:tc>
        <w:tc>
          <w:tcPr>
            <w:tcW w:w="1134" w:type="dxa"/>
            <w:noWrap/>
            <w:vAlign w:val="center"/>
          </w:tcPr>
          <w:p w14:paraId="56723C97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778B5D52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38880548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iterointien määrä (INT) – ei käytössä</w:t>
            </w:r>
          </w:p>
        </w:tc>
      </w:tr>
      <w:tr w:rsidR="00FA7F7E" w14:paraId="78F5309E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7BDD4A4F" w14:textId="77777777" w:rsidR="00FA7F7E" w:rsidRPr="00B23067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iterationWidth</w:t>
            </w:r>
          </w:p>
        </w:tc>
        <w:tc>
          <w:tcPr>
            <w:tcW w:w="1134" w:type="dxa"/>
            <w:noWrap/>
            <w:vAlign w:val="center"/>
          </w:tcPr>
          <w:p w14:paraId="7378B574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78D60D9C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46D51E38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iterointiväli (INT) – ei käytössä</w:t>
            </w:r>
          </w:p>
        </w:tc>
      </w:tr>
      <w:tr w:rsidR="00FA7F7E" w14:paraId="4668C4E0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71571B46" w14:textId="77777777" w:rsidR="00FA7F7E" w:rsidRPr="0089788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iterationUnit</w:t>
            </w:r>
          </w:p>
        </w:tc>
        <w:tc>
          <w:tcPr>
            <w:tcW w:w="1134" w:type="dxa"/>
            <w:noWrap/>
            <w:vAlign w:val="center"/>
          </w:tcPr>
          <w:p w14:paraId="35BE52A1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6174AA40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53B44931" w14:textId="77777777" w:rsidR="00FA7F7E" w:rsidRPr="0089788E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iterointivälin yksikkö (CS) – ei käytössä</w:t>
            </w:r>
          </w:p>
        </w:tc>
      </w:tr>
      <w:tr w:rsidR="00FA7F7E" w14:paraId="75CB230E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3C55AAAE" w14:textId="77777777" w:rsidR="00FA7F7E" w:rsidRPr="00D003E1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D003E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atcCode</w:t>
            </w:r>
          </w:p>
        </w:tc>
        <w:tc>
          <w:tcPr>
            <w:tcW w:w="1134" w:type="dxa"/>
            <w:noWrap/>
            <w:vAlign w:val="center"/>
          </w:tcPr>
          <w:p w14:paraId="3D819EDE" w14:textId="77777777" w:rsidR="00FA7F7E" w:rsidRPr="00D003E1" w:rsidRDefault="00FA7F7E" w:rsidP="00D003E1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D003E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30B87355" w14:textId="77777777" w:rsidR="00FA7F7E" w:rsidRPr="00D003E1" w:rsidRDefault="00FA7F7E" w:rsidP="003C5718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2F2D3EB3" w14:textId="66C56F3A" w:rsidR="00FA7F7E" w:rsidRPr="00D003E1" w:rsidRDefault="00FA7F7E" w:rsidP="00D003E1">
            <w:pPr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D003E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ATC-koodi (CS) - ei käytössä</w:t>
            </w:r>
          </w:p>
        </w:tc>
      </w:tr>
      <w:tr w:rsidR="00FA7F7E" w14:paraId="6BBC3F8B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0D0CBB9D" w14:textId="77777777" w:rsidR="00FA7F7E" w:rsidRPr="0089788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atcName</w:t>
            </w:r>
          </w:p>
        </w:tc>
        <w:tc>
          <w:tcPr>
            <w:tcW w:w="1134" w:type="dxa"/>
            <w:noWrap/>
            <w:vAlign w:val="center"/>
          </w:tcPr>
          <w:p w14:paraId="3C861C53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7FF96F05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1F250EFA" w14:textId="77777777" w:rsidR="00FA7F7E" w:rsidRPr="0089788E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ATC-koodin mukainen nimi (ST) - ei käytössä</w:t>
            </w:r>
          </w:p>
        </w:tc>
      </w:tr>
      <w:tr w:rsidR="00FA7F7E" w14:paraId="0584AE61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2FDEB693" w14:textId="77777777" w:rsidR="00FA7F7E" w:rsidRPr="0089788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lastRenderedPageBreak/>
              <w:t>substanceAdministration</w:t>
            </w:r>
          </w:p>
        </w:tc>
        <w:tc>
          <w:tcPr>
            <w:tcW w:w="1134" w:type="dxa"/>
            <w:noWrap/>
            <w:vAlign w:val="center"/>
          </w:tcPr>
          <w:p w14:paraId="0E0F01A4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70BEBB0E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601AF70E" w14:textId="77777777" w:rsidR="00FA7F7E" w:rsidRPr="0089788E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annostusohje (ST) - ei käytössä</w:t>
            </w:r>
          </w:p>
        </w:tc>
      </w:tr>
      <w:tr w:rsidR="00FA7F7E" w14:paraId="7F6696DA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4E226DFE" w14:textId="77777777" w:rsidR="00FA7F7E" w:rsidRPr="00B23067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sic</w:t>
            </w:r>
          </w:p>
        </w:tc>
        <w:tc>
          <w:tcPr>
            <w:tcW w:w="1134" w:type="dxa"/>
            <w:noWrap/>
            <w:vAlign w:val="center"/>
          </w:tcPr>
          <w:p w14:paraId="19E2904D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23C6AA73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1785B467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SIC-merkintä (BN) – ei käytössä</w:t>
            </w:r>
          </w:p>
        </w:tc>
      </w:tr>
      <w:tr w:rsidR="00FA7F7E" w14:paraId="2F64BE07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1DB61552" w14:textId="77777777" w:rsidR="00FA7F7E" w:rsidRPr="00B23067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usage</w:t>
            </w:r>
          </w:p>
        </w:tc>
        <w:tc>
          <w:tcPr>
            <w:tcW w:w="1134" w:type="dxa"/>
            <w:noWrap/>
            <w:vAlign w:val="center"/>
          </w:tcPr>
          <w:p w14:paraId="6D5CA275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15D16123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1C882E4B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käyttötarkoitus (ST) – ei käytössä</w:t>
            </w:r>
          </w:p>
        </w:tc>
      </w:tr>
      <w:tr w:rsidR="00FA7F7E" w14:paraId="66F37253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46DAD0A9" w14:textId="77777777" w:rsidR="00FA7F7E" w:rsidRPr="00B23067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permanentMedication</w:t>
            </w:r>
          </w:p>
        </w:tc>
        <w:tc>
          <w:tcPr>
            <w:tcW w:w="1134" w:type="dxa"/>
            <w:noWrap/>
            <w:vAlign w:val="center"/>
          </w:tcPr>
          <w:p w14:paraId="5383AD20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7D957445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699A7E7D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pysyvä lääkitys (BN) – ei käytössä</w:t>
            </w:r>
          </w:p>
        </w:tc>
      </w:tr>
      <w:tr w:rsidR="00FA7F7E" w14:paraId="4432EE70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2475D017" w14:textId="77777777" w:rsidR="00FA7F7E" w:rsidRPr="00B23067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doseDistribution</w:t>
            </w:r>
          </w:p>
        </w:tc>
        <w:tc>
          <w:tcPr>
            <w:tcW w:w="1134" w:type="dxa"/>
            <w:noWrap/>
            <w:vAlign w:val="center"/>
          </w:tcPr>
          <w:p w14:paraId="56BCD872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25C8824E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183BAB9A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onko annosjakalussa (BN) – ei käytössä</w:t>
            </w:r>
          </w:p>
        </w:tc>
      </w:tr>
      <w:tr w:rsidR="00FA7F7E" w14:paraId="2DD88DFB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70F22111" w14:textId="77777777" w:rsidR="00FA7F7E" w:rsidRPr="00B23067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previousDispense</w:t>
            </w:r>
          </w:p>
        </w:tc>
        <w:tc>
          <w:tcPr>
            <w:tcW w:w="1134" w:type="dxa"/>
            <w:noWrap/>
            <w:vAlign w:val="center"/>
          </w:tcPr>
          <w:p w14:paraId="13EB75FA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4B19A168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3151E55A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edellinen toimitettu määrä (ST) – ei käytössä</w:t>
            </w:r>
          </w:p>
        </w:tc>
      </w:tr>
      <w:tr w:rsidR="00FA7F7E" w14:paraId="0CD284CB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67CB9951" w14:textId="77777777" w:rsidR="00FA7F7E" w:rsidRPr="00B23067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narcotic</w:t>
            </w:r>
          </w:p>
        </w:tc>
        <w:tc>
          <w:tcPr>
            <w:tcW w:w="1134" w:type="dxa"/>
            <w:noWrap/>
            <w:vAlign w:val="center"/>
          </w:tcPr>
          <w:p w14:paraId="08C5AF0A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22D8DAB7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744B6E47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huume (BL) – ei käytössä</w:t>
            </w:r>
          </w:p>
        </w:tc>
      </w:tr>
      <w:tr w:rsidR="00FA7F7E" w14:paraId="4A244BDA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033D21E9" w14:textId="77777777" w:rsidR="00FA7F7E" w:rsidRPr="0089788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cnsDrug</w:t>
            </w:r>
          </w:p>
        </w:tc>
        <w:tc>
          <w:tcPr>
            <w:tcW w:w="1134" w:type="dxa"/>
            <w:noWrap/>
            <w:vAlign w:val="center"/>
          </w:tcPr>
          <w:p w14:paraId="5B4AAA08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5A69CC33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27CBA276" w14:textId="77777777" w:rsidR="00FA7F7E" w:rsidRPr="0089788E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PKV-lääkemääräys (ST) – ei käytössä</w:t>
            </w:r>
          </w:p>
        </w:tc>
      </w:tr>
      <w:tr w:rsidR="00FA7F7E" w14:paraId="03B88C1C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6D7ED2DE" w14:textId="77777777" w:rsidR="00FA7F7E" w:rsidRPr="0089788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drugDbValue</w:t>
            </w:r>
          </w:p>
        </w:tc>
        <w:tc>
          <w:tcPr>
            <w:tcW w:w="1134" w:type="dxa"/>
            <w:noWrap/>
            <w:vAlign w:val="center"/>
          </w:tcPr>
          <w:p w14:paraId="356C8556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1F44034B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0F3F1FED" w14:textId="77777777" w:rsidR="00FA7F7E" w:rsidRPr="0089788E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lääketietokannan mukainen laji (CS) - ei käytössä</w:t>
            </w:r>
          </w:p>
        </w:tc>
      </w:tr>
      <w:tr w:rsidR="00FA7F7E" w14:paraId="198C8B47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59E3CCD0" w14:textId="77777777" w:rsidR="00FA7F7E" w:rsidRPr="0089788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drugOutsideDb</w:t>
            </w:r>
          </w:p>
        </w:tc>
        <w:tc>
          <w:tcPr>
            <w:tcW w:w="1134" w:type="dxa"/>
            <w:noWrap/>
            <w:vAlign w:val="center"/>
          </w:tcPr>
          <w:p w14:paraId="13351BB6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7774C7EA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5626620E" w14:textId="77777777" w:rsidR="00FA7F7E" w:rsidRPr="0089788E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lääketietokannan ulkopuolinen valmiste (ST) – ei käytössä</w:t>
            </w:r>
          </w:p>
        </w:tc>
      </w:tr>
      <w:tr w:rsidR="00FA7F7E" w14:paraId="794A7836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3FC7F49D" w14:textId="77777777" w:rsidR="00FA7F7E" w:rsidRPr="0089788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container</w:t>
            </w:r>
          </w:p>
        </w:tc>
        <w:tc>
          <w:tcPr>
            <w:tcW w:w="1134" w:type="dxa"/>
            <w:noWrap/>
            <w:vAlign w:val="center"/>
          </w:tcPr>
          <w:p w14:paraId="7500125C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1ECD3FC5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43143538" w14:textId="77777777" w:rsidR="00FA7F7E" w:rsidRPr="0089788E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astia (ST) - ei käytössä</w:t>
            </w:r>
          </w:p>
        </w:tc>
      </w:tr>
    </w:tbl>
    <w:p w14:paraId="38F2ABC6" w14:textId="77777777" w:rsidR="00FA7F7E" w:rsidRDefault="00FA7F7E" w:rsidP="005A3CB3">
      <w:pPr>
        <w:pStyle w:val="Kuvateksti"/>
      </w:pPr>
      <w:r w:rsidRPr="005A3CB3">
        <w:t>Taulukko 1: Sanomatyypin RCMR_MT300001FI01 tietosisältö</w:t>
      </w:r>
    </w:p>
    <w:p w14:paraId="50B4A405" w14:textId="77777777" w:rsidR="005A3CB3" w:rsidRPr="005A3CB3" w:rsidRDefault="005A3CB3" w:rsidP="005A3CB3">
      <w:pPr>
        <w:pStyle w:val="Kuvateksti"/>
      </w:pPr>
    </w:p>
    <w:p w14:paraId="3D052C88" w14:textId="77777777" w:rsidR="00FA7F7E" w:rsidRPr="005A3CB3" w:rsidRDefault="00FA7F7E" w:rsidP="005A3CB3">
      <w:pPr>
        <w:pStyle w:val="Otsikko3"/>
        <w:rPr>
          <w:lang w:val="en-US"/>
        </w:rPr>
      </w:pPr>
      <w:bookmarkStart w:id="83" w:name="_Ref152562078"/>
      <w:bookmarkStart w:id="84" w:name="_Toc170762811"/>
      <w:bookmarkStart w:id="85" w:name="_Toc170763558"/>
      <w:bookmarkStart w:id="86" w:name="_Toc492904214"/>
      <w:bookmarkStart w:id="87" w:name="_Toc513470444"/>
      <w:bookmarkStart w:id="88" w:name="_Toc25233477"/>
      <w:r w:rsidRPr="005A3CB3">
        <w:rPr>
          <w:lang w:val="en-US"/>
        </w:rPr>
        <w:t>Document Event, with Content - RCMR_MT300002</w:t>
      </w:r>
      <w:bookmarkEnd w:id="83"/>
      <w:bookmarkEnd w:id="84"/>
      <w:bookmarkEnd w:id="85"/>
      <w:r w:rsidRPr="005A3CB3">
        <w:rPr>
          <w:lang w:val="en-US"/>
        </w:rPr>
        <w:t>FI01</w:t>
      </w:r>
      <w:bookmarkEnd w:id="86"/>
      <w:bookmarkEnd w:id="87"/>
      <w:bookmarkEnd w:id="88"/>
    </w:p>
    <w:p w14:paraId="0A8A39A6" w14:textId="4AF9728F" w:rsidR="00FA7F7E" w:rsidRPr="00442D8A" w:rsidRDefault="00FA7F7E" w:rsidP="005A3CB3">
      <w:pPr>
        <w:pStyle w:val="LeiptekstiNormalharva"/>
        <w:rPr>
          <w:color w:val="FFC000"/>
        </w:rPr>
      </w:pPr>
      <w:r w:rsidRPr="00442D8A">
        <w:t>Tällä sanomatyypillä välitetään varsinaiset dokumentit sekä niiden kuv</w:t>
      </w:r>
      <w:r>
        <w:t xml:space="preserve">ailutiedot. Sanomatyyppi vastaa Reseptikeskuksen vastaavaa sanomatyyppiä, ja sitä koskevat suomalaisen sähköisen reseptin Medical Records sanomat -määrittelyissä </w:t>
      </w:r>
      <w:del w:id="89" w:author="Sinkkonen Anne" w:date="2019-11-08T08:23:00Z">
        <w:r w:rsidRPr="004D2805" w:rsidDel="003E493D">
          <w:delText xml:space="preserve">(Lääkemääräyksen Medical Records sanomat v3.50, </w:delText>
        </w:r>
        <w:r w:rsidRPr="00607D37" w:rsidDel="003E493D">
          <w:delText xml:space="preserve">OID: </w:delText>
        </w:r>
        <w:r w:rsidR="002F4189" w:rsidDel="003E493D">
          <w:fldChar w:fldCharType="begin"/>
        </w:r>
        <w:r w:rsidR="002F4189" w:rsidDel="003E493D">
          <w:delInstrText xml:space="preserve"> DOCPROPERTY  OID  \* MERGEFORMAT </w:delInstrText>
        </w:r>
        <w:r w:rsidR="002F4189" w:rsidDel="003E493D">
          <w:fldChar w:fldCharType="separate"/>
        </w:r>
        <w:r w:rsidRPr="00607D37" w:rsidDel="003E493D">
          <w:delText>1.2.246.777.11.2017.10</w:delText>
        </w:r>
        <w:r w:rsidR="002F4189" w:rsidDel="003E493D">
          <w:fldChar w:fldCharType="end"/>
        </w:r>
        <w:r w:rsidDel="003E493D">
          <w:delText>)</w:delText>
        </w:r>
      </w:del>
      <w:ins w:id="90" w:author="Sinkkonen Anne" w:date="2019-11-08T08:23:00Z">
        <w:r w:rsidR="003E493D">
          <w:t>[1]</w:t>
        </w:r>
      </w:ins>
      <w:r>
        <w:t xml:space="preserve"> esitetyt huomiot.</w:t>
      </w:r>
      <w:ins w:id="91" w:author="Sinkkonen Anne" w:date="2019-11-08T08:29:00Z">
        <w:r w:rsidR="005C499C">
          <w:t xml:space="preserve"> R</w:t>
        </w:r>
      </w:ins>
      <w:ins w:id="92" w:author="Sinkkonen Anne" w:date="2019-11-08T08:30:00Z">
        <w:r w:rsidR="005C499C">
          <w:t>ajat ylittävässä reseptissä käytetään Reseptin määrittelypaketista [2] löytyvää CDA-skeemaa.</w:t>
        </w:r>
      </w:ins>
      <w:r>
        <w:t xml:space="preserve"> </w:t>
      </w:r>
    </w:p>
    <w:p w14:paraId="73D2396B" w14:textId="77777777" w:rsidR="00FA7F7E" w:rsidRPr="00344769" w:rsidRDefault="00FA7F7E" w:rsidP="005A3CB3">
      <w:pPr>
        <w:pStyle w:val="LeiptekstiNormalharva"/>
      </w:pPr>
      <w:r w:rsidRPr="00D8305F">
        <w:t>Alla olevassa taulukossa on määrit</w:t>
      </w:r>
      <w:r>
        <w:t>elty sanomatyypin tietosisältö.</w:t>
      </w:r>
    </w:p>
    <w:tbl>
      <w:tblPr>
        <w:tblW w:w="9390" w:type="dxa"/>
        <w:tblInd w:w="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57"/>
        <w:gridCol w:w="1089"/>
        <w:gridCol w:w="1249"/>
        <w:gridCol w:w="3795"/>
      </w:tblGrid>
      <w:tr w:rsidR="00FA7F7E" w14:paraId="4DD4F28B" w14:textId="77777777" w:rsidTr="00803B34">
        <w:trPr>
          <w:trHeight w:val="420"/>
        </w:trPr>
        <w:tc>
          <w:tcPr>
            <w:tcW w:w="3257" w:type="dxa"/>
            <w:shd w:val="clear" w:color="auto" w:fill="99CCFF"/>
            <w:vAlign w:val="center"/>
          </w:tcPr>
          <w:p w14:paraId="62F1ACD7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Elementin nimi</w:t>
            </w:r>
          </w:p>
        </w:tc>
        <w:tc>
          <w:tcPr>
            <w:tcW w:w="1089" w:type="dxa"/>
            <w:shd w:val="clear" w:color="auto" w:fill="99CCFF"/>
            <w:noWrap/>
            <w:vAlign w:val="center"/>
          </w:tcPr>
          <w:p w14:paraId="6C808E64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Toistuvuus</w:t>
            </w:r>
          </w:p>
        </w:tc>
        <w:tc>
          <w:tcPr>
            <w:tcW w:w="1249" w:type="dxa"/>
            <w:shd w:val="clear" w:color="auto" w:fill="99CCFF"/>
            <w:vAlign w:val="center"/>
          </w:tcPr>
          <w:p w14:paraId="1AE38DD0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  <w:t>Oletusarvo</w:t>
            </w:r>
          </w:p>
        </w:tc>
        <w:tc>
          <w:tcPr>
            <w:tcW w:w="3795" w:type="dxa"/>
            <w:shd w:val="clear" w:color="auto" w:fill="99CCFF"/>
            <w:vAlign w:val="center"/>
          </w:tcPr>
          <w:p w14:paraId="26C4253A" w14:textId="77777777" w:rsidR="00FA7F7E" w:rsidRDefault="00FA7F7E" w:rsidP="00A8423E">
            <w:pP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  <w:t>Selite</w:t>
            </w:r>
          </w:p>
        </w:tc>
      </w:tr>
      <w:tr w:rsidR="00FA7F7E" w14:paraId="5BF79C68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7D699B7B" w14:textId="77777777" w:rsidR="00FA7F7E" w:rsidRDefault="00FA7F7E" w:rsidP="00A8423E">
            <w:pP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</w:pPr>
            <w:bookmarkStart w:id="93" w:name="RANGE!D5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  <w:t>ClinicalDocument</w:t>
            </w:r>
            <w:bookmarkEnd w:id="93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577EA77B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0..1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30EC05C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69A78DCB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FA7F7E" w14:paraId="716252B5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45381EB1" w14:textId="77777777" w:rsidR="00FA7F7E" w:rsidRDefault="00FA7F7E" w:rsidP="00A8423E">
            <w:pPr>
              <w:pStyle w:val="CDA-headertext"/>
              <w:ind w:firstLine="110"/>
              <w:rPr>
                <w:lang w:val="en-US"/>
              </w:rPr>
            </w:pPr>
            <w:r>
              <w:rPr>
                <w:lang w:val="en-US"/>
              </w:rPr>
              <w:t>classCode</w:t>
            </w:r>
          </w:p>
        </w:tc>
        <w:tc>
          <w:tcPr>
            <w:tcW w:w="1089" w:type="dxa"/>
            <w:noWrap/>
            <w:vAlign w:val="center"/>
          </w:tcPr>
          <w:p w14:paraId="14FE4F22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7B2E953A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DOCCLIN</w:t>
            </w:r>
          </w:p>
        </w:tc>
        <w:tc>
          <w:tcPr>
            <w:tcW w:w="3795" w:type="dxa"/>
            <w:vAlign w:val="center"/>
          </w:tcPr>
          <w:p w14:paraId="451FD605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FA7F7E" w14:paraId="1F993BB7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640BE23D" w14:textId="77777777" w:rsidR="00FA7F7E" w:rsidRDefault="00FA7F7E" w:rsidP="00A8423E">
            <w:pPr>
              <w:pStyle w:val="CDA-headertext"/>
              <w:ind w:firstLine="110"/>
              <w:rPr>
                <w:rStyle w:val="Hyperlinkki"/>
                <w:lang w:val="en-US"/>
              </w:rPr>
            </w:pPr>
            <w:r>
              <w:rPr>
                <w:lang w:val="en-US"/>
              </w:rPr>
              <w:t>moodCode</w:t>
            </w:r>
          </w:p>
        </w:tc>
        <w:tc>
          <w:tcPr>
            <w:tcW w:w="1089" w:type="dxa"/>
            <w:noWrap/>
            <w:vAlign w:val="center"/>
          </w:tcPr>
          <w:p w14:paraId="36F31AFF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275F8480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EVN</w:t>
            </w:r>
          </w:p>
        </w:tc>
        <w:tc>
          <w:tcPr>
            <w:tcW w:w="3795" w:type="dxa"/>
            <w:vAlign w:val="center"/>
          </w:tcPr>
          <w:p w14:paraId="166AF081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FA7F7E" w14:paraId="3FB0C456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54948D75" w14:textId="77777777" w:rsidR="00FA7F7E" w:rsidRDefault="00FA7F7E" w:rsidP="00A8423E">
            <w:pPr>
              <w:pStyle w:val="CDA-headertext"/>
              <w:ind w:firstLine="110"/>
              <w:rPr>
                <w:lang w:val="en-US"/>
              </w:rPr>
            </w:pPr>
            <w:r>
              <w:rPr>
                <w:lang w:val="en-US"/>
              </w:rPr>
              <w:t>realmCode</w:t>
            </w:r>
          </w:p>
        </w:tc>
        <w:tc>
          <w:tcPr>
            <w:tcW w:w="1089" w:type="dxa"/>
            <w:noWrap/>
            <w:vAlign w:val="center"/>
          </w:tcPr>
          <w:p w14:paraId="6203A143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404E666D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FI</w:t>
            </w:r>
          </w:p>
        </w:tc>
        <w:tc>
          <w:tcPr>
            <w:tcW w:w="3795" w:type="dxa"/>
            <w:vAlign w:val="center"/>
          </w:tcPr>
          <w:p w14:paraId="1ABC2A55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Maakoodi</w:t>
            </w:r>
          </w:p>
        </w:tc>
      </w:tr>
      <w:tr w:rsidR="00FA7F7E" w14:paraId="0905D87C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7B68FFB0" w14:textId="77777777" w:rsidR="00FA7F7E" w:rsidRDefault="00FA7F7E" w:rsidP="00A8423E">
            <w:pPr>
              <w:pStyle w:val="CDA-headertext"/>
              <w:ind w:firstLine="110"/>
            </w:pPr>
            <w:r>
              <w:t>typeId</w:t>
            </w:r>
          </w:p>
        </w:tc>
        <w:tc>
          <w:tcPr>
            <w:tcW w:w="1089" w:type="dxa"/>
            <w:noWrap/>
            <w:vAlign w:val="center"/>
          </w:tcPr>
          <w:p w14:paraId="06260B16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7C84001D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6F05506B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Kiinteä arvo:</w:t>
            </w:r>
          </w:p>
          <w:p w14:paraId="39EB0AB0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&lt;typeId root="2.16.840.1.113883.1.3" extension="POCD_HD000040"/&gt;</w:t>
            </w:r>
          </w:p>
        </w:tc>
      </w:tr>
      <w:tr w:rsidR="00FA7F7E" w14:paraId="30524F28" w14:textId="77777777" w:rsidTr="00803B34">
        <w:trPr>
          <w:trHeight w:val="559"/>
        </w:trPr>
        <w:tc>
          <w:tcPr>
            <w:tcW w:w="3257" w:type="dxa"/>
            <w:noWrap/>
            <w:vAlign w:val="center"/>
          </w:tcPr>
          <w:p w14:paraId="404EB8A8" w14:textId="77777777" w:rsidR="00FA7F7E" w:rsidRDefault="00FA7F7E" w:rsidP="00A8423E">
            <w:pPr>
              <w:pStyle w:val="CDA-headertext"/>
              <w:ind w:firstLine="110"/>
            </w:pPr>
            <w:r>
              <w:t>templateId</w:t>
            </w:r>
          </w:p>
        </w:tc>
        <w:tc>
          <w:tcPr>
            <w:tcW w:w="1089" w:type="dxa"/>
            <w:noWrap/>
            <w:vAlign w:val="center"/>
          </w:tcPr>
          <w:p w14:paraId="270ED3EF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7EE53590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3A44C8ED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MR-sanomien soveltamisoppaan OID, esim.</w:t>
            </w:r>
          </w:p>
          <w:p w14:paraId="7BDD106C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1.2.246.777.11.2018.1</w:t>
            </w:r>
          </w:p>
          <w:p w14:paraId="6ACC07C0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TemplateId kertoo, minkä soveltamisoppaan mukaisesti sanoma on muodostettu.</w:t>
            </w:r>
          </w:p>
        </w:tc>
      </w:tr>
      <w:tr w:rsidR="00FA7F7E" w14:paraId="3748A76C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60B3757D" w14:textId="77777777" w:rsidR="00FA7F7E" w:rsidRPr="00B96DAC" w:rsidRDefault="001B0B9D" w:rsidP="00A8423E">
            <w:pPr>
              <w:pStyle w:val="CDA-headertext"/>
              <w:ind w:firstLine="110"/>
              <w:rPr>
                <w:lang w:eastAsia="en-US"/>
              </w:rPr>
            </w:pPr>
            <w:hyperlink r:id="rId42" w:anchor="Act-id-att" w:tooltip="../../../infrastructure/rim/rim.htm#Act-id-att" w:history="1">
              <w:r w:rsidR="00FA7F7E" w:rsidRPr="00B96DAC">
                <w:rPr>
                  <w:lang w:eastAsia="en-US"/>
                </w:rPr>
                <w:t>id</w:t>
              </w:r>
            </w:hyperlink>
          </w:p>
        </w:tc>
        <w:tc>
          <w:tcPr>
            <w:tcW w:w="1089" w:type="dxa"/>
            <w:noWrap/>
            <w:vAlign w:val="center"/>
          </w:tcPr>
          <w:p w14:paraId="5FAF32F2" w14:textId="77777777" w:rsidR="00FA7F7E" w:rsidRPr="00B96DAC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B96DAC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5F425563" w14:textId="77777777" w:rsidR="00FA7F7E" w:rsidRPr="00B96DAC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0ED2B140" w14:textId="77777777" w:rsidR="00FA7F7E" w:rsidRPr="00B96DAC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B96DAC">
              <w:rPr>
                <w:rFonts w:ascii="Microsoft Sans Serif" w:hAnsi="Microsoft Sans Serif" w:cs="Microsoft Sans Serif"/>
                <w:sz w:val="18"/>
                <w:szCs w:val="18"/>
              </w:rPr>
              <w:t>MR -sanoman sisälle kapseloidun dokumentin yksilöivä tunniste. Esimerkki:</w:t>
            </w:r>
          </w:p>
          <w:p w14:paraId="43E6A882" w14:textId="77777777" w:rsidR="00FA7F7E" w:rsidRPr="00B96DAC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B96DAC">
              <w:rPr>
                <w:rFonts w:ascii="Microsoft Sans Serif" w:hAnsi="Microsoft Sans Serif" w:cs="Microsoft Sans Serif"/>
                <w:sz w:val="18"/>
                <w:szCs w:val="18"/>
              </w:rPr>
              <w:t>&lt;id root="1.2.246.10.2458998.93" extension="2006.1"/&gt;</w:t>
            </w:r>
          </w:p>
          <w:p w14:paraId="02DB6F47" w14:textId="77777777" w:rsidR="00FA7F7E" w:rsidRPr="00B96DAC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D</w:t>
            </w:r>
            <w:r w:rsidRPr="00B96DAC">
              <w:rPr>
                <w:rFonts w:ascii="Microsoft Sans Serif" w:hAnsi="Microsoft Sans Serif" w:cs="Microsoft Sans Serif"/>
                <w:sz w:val="18"/>
                <w:szCs w:val="18"/>
              </w:rPr>
              <w:t>okumenteissa käytetään solmuluokkaa 93.</w:t>
            </w:r>
          </w:p>
        </w:tc>
      </w:tr>
      <w:tr w:rsidR="00FA7F7E" w14:paraId="3A755678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794BAFA7" w14:textId="77777777" w:rsidR="00FA7F7E" w:rsidRDefault="001B0B9D" w:rsidP="00A8423E">
            <w:pPr>
              <w:pStyle w:val="CDA-headertext"/>
              <w:ind w:firstLine="110"/>
              <w:rPr>
                <w:lang w:eastAsia="en-US"/>
              </w:rPr>
            </w:pPr>
            <w:hyperlink r:id="rId43" w:anchor="Act-code-att" w:tooltip="../../../infrastructure/rim/rim.htm#Act-code-att" w:history="1">
              <w:r w:rsidR="00FA7F7E">
                <w:rPr>
                  <w:lang w:eastAsia="en-US"/>
                </w:rPr>
                <w:t>code</w:t>
              </w:r>
            </w:hyperlink>
          </w:p>
        </w:tc>
        <w:tc>
          <w:tcPr>
            <w:tcW w:w="1089" w:type="dxa"/>
            <w:noWrap/>
            <w:vAlign w:val="center"/>
          </w:tcPr>
          <w:p w14:paraId="679E8D35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489C07B0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24DFD82F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välitettävän dokumentin/sanoman tyyppi, koodistosta: 1.2.346.537.5.40105.2006</w:t>
            </w:r>
          </w:p>
        </w:tc>
      </w:tr>
      <w:tr w:rsidR="00FA7F7E" w14:paraId="6AF057AE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428319CD" w14:textId="77777777" w:rsidR="00FA7F7E" w:rsidRPr="00B07EF6" w:rsidRDefault="001B0B9D" w:rsidP="00A8423E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44" w:anchor="Act-title-att" w:tooltip="../../../infrastructure/rim/rim.htm#Act-title-att" w:history="1">
              <w:r w:rsidR="00FA7F7E" w:rsidRPr="00B07EF6">
                <w:rPr>
                  <w:color w:val="A6A6A6" w:themeColor="background1" w:themeShade="A6"/>
                  <w:lang w:eastAsia="en-US"/>
                </w:rPr>
                <w:t>title</w:t>
              </w:r>
            </w:hyperlink>
          </w:p>
        </w:tc>
        <w:tc>
          <w:tcPr>
            <w:tcW w:w="1089" w:type="dxa"/>
            <w:noWrap/>
            <w:vAlign w:val="center"/>
          </w:tcPr>
          <w:p w14:paraId="3A81B001" w14:textId="77777777" w:rsidR="00FA7F7E" w:rsidRPr="00B07EF6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07EF6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1C49EABC" w14:textId="77777777" w:rsidR="00FA7F7E" w:rsidRPr="00B07EF6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5ABEF600" w14:textId="77777777" w:rsidR="00FA7F7E" w:rsidRPr="00B07EF6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07EF6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06F4EE7E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2160ADD1" w14:textId="77777777" w:rsidR="00FA7F7E" w:rsidRDefault="001B0B9D" w:rsidP="00A8423E">
            <w:pPr>
              <w:pStyle w:val="CDA-headertext"/>
              <w:ind w:firstLine="110"/>
              <w:rPr>
                <w:lang w:eastAsia="en-US"/>
              </w:rPr>
            </w:pPr>
            <w:hyperlink r:id="rId45" w:anchor="Act-text-att" w:tooltip="../../../infrastructure/rim/rim.htm#Act-text-att" w:history="1">
              <w:r w:rsidR="00FA7F7E">
                <w:rPr>
                  <w:lang w:eastAsia="en-US"/>
                </w:rPr>
                <w:t>text</w:t>
              </w:r>
            </w:hyperlink>
          </w:p>
        </w:tc>
        <w:tc>
          <w:tcPr>
            <w:tcW w:w="1089" w:type="dxa"/>
            <w:noWrap/>
            <w:vAlign w:val="center"/>
          </w:tcPr>
          <w:p w14:paraId="14F8EB4B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2C6750D9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12955BF1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Itse CDA-dokumentti tulee tämän elementin sisälle. </w:t>
            </w:r>
          </w:p>
        </w:tc>
      </w:tr>
      <w:tr w:rsidR="00FA7F7E" w14:paraId="1FFBCFAD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7D6E0540" w14:textId="77777777" w:rsidR="00FA7F7E" w:rsidRDefault="001B0B9D" w:rsidP="00A8423E">
            <w:pPr>
              <w:pStyle w:val="CDA-headertext"/>
              <w:ind w:firstLine="110"/>
              <w:rPr>
                <w:lang w:eastAsia="en-US"/>
              </w:rPr>
            </w:pPr>
            <w:hyperlink r:id="rId46" w:anchor="Act-statusCode-att" w:tooltip="../../../infrastructure/rim/rim.htm#Act-statusCode-att" w:history="1">
              <w:r w:rsidR="00FA7F7E">
                <w:rPr>
                  <w:lang w:eastAsia="en-US"/>
                </w:rPr>
                <w:t>statusCode</w:t>
              </w:r>
            </w:hyperlink>
          </w:p>
        </w:tc>
        <w:tc>
          <w:tcPr>
            <w:tcW w:w="1089" w:type="dxa"/>
            <w:noWrap/>
            <w:vAlign w:val="center"/>
          </w:tcPr>
          <w:p w14:paraId="00CC7246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3E488B05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000A2360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Tässä käytetään dokumentin tila koodistoa ilmoittamaan, onko dokumentti lainvoimainen, mitätöity jne. OID:1.2.246.537.5.40114.2006</w:t>
            </w:r>
          </w:p>
        </w:tc>
      </w:tr>
      <w:tr w:rsidR="00FA7F7E" w14:paraId="6E164853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1A5AE35D" w14:textId="77777777" w:rsidR="00FA7F7E" w:rsidRDefault="001B0B9D" w:rsidP="00A8423E">
            <w:pPr>
              <w:pStyle w:val="CDA-headertext"/>
              <w:ind w:firstLine="110"/>
              <w:rPr>
                <w:lang w:eastAsia="en-US"/>
              </w:rPr>
            </w:pPr>
            <w:hyperlink r:id="rId47" w:anchor="Act-effectiveTime-att" w:tooltip="../../../infrastructure/rim/rim.htm#Act-effectiveTime-att" w:history="1">
              <w:r w:rsidR="00FA7F7E">
                <w:rPr>
                  <w:lang w:eastAsia="en-US"/>
                </w:rPr>
                <w:t>effectiveTime</w:t>
              </w:r>
            </w:hyperlink>
          </w:p>
        </w:tc>
        <w:tc>
          <w:tcPr>
            <w:tcW w:w="1089" w:type="dxa"/>
            <w:noWrap/>
            <w:vAlign w:val="center"/>
          </w:tcPr>
          <w:p w14:paraId="2BD11AC9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0FFD6D1C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084F87B8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dokumentin luontihetki</w:t>
            </w:r>
          </w:p>
        </w:tc>
      </w:tr>
      <w:tr w:rsidR="00FA7F7E" w14:paraId="01353576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67E197FA" w14:textId="77777777" w:rsidR="00FA7F7E" w:rsidRPr="00170878" w:rsidRDefault="001B0B9D" w:rsidP="00A8423E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48" w:anchor="Act-availabilityTime-att" w:tooltip="../../../infrastructure/rim/rim.htm#Act-availabilityTime-att" w:history="1">
              <w:r w:rsidR="00FA7F7E" w:rsidRPr="00170878">
                <w:rPr>
                  <w:color w:val="A6A6A6" w:themeColor="background1" w:themeShade="A6"/>
                  <w:lang w:eastAsia="en-US"/>
                </w:rPr>
                <w:t>availabilityTime</w:t>
              </w:r>
            </w:hyperlink>
          </w:p>
        </w:tc>
        <w:tc>
          <w:tcPr>
            <w:tcW w:w="1089" w:type="dxa"/>
            <w:noWrap/>
            <w:vAlign w:val="center"/>
          </w:tcPr>
          <w:p w14:paraId="54904D87" w14:textId="77777777" w:rsidR="00FA7F7E" w:rsidRPr="00170878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170878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3EFB099D" w14:textId="77777777" w:rsidR="00FA7F7E" w:rsidRPr="00170878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3FAC9025" w14:textId="77777777" w:rsidR="00FA7F7E" w:rsidRPr="00170878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170878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 tässä vaiheessa,</w:t>
            </w:r>
          </w:p>
          <w:p w14:paraId="5A22B98D" w14:textId="77777777" w:rsidR="00FA7F7E" w:rsidRPr="00170878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170878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voidaan ottaa käyttöön jos MR-sanomilla ruvetaan hallinnoimaan myös keskeneräisiä </w:t>
            </w:r>
            <w:r w:rsidRPr="00170878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lastRenderedPageBreak/>
              <w:t>dokumentteja (kenttään tulee ajankohta jolloin dokumentti muuttuu tilaan ACTIVE tai COMPLETED)</w:t>
            </w:r>
          </w:p>
        </w:tc>
      </w:tr>
      <w:tr w:rsidR="00FA7F7E" w14:paraId="14EFF740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71509E2C" w14:textId="77777777" w:rsidR="00FA7F7E" w:rsidRDefault="001B0B9D" w:rsidP="00A8423E">
            <w:pPr>
              <w:pStyle w:val="CDA-headertext"/>
              <w:ind w:firstLine="110"/>
              <w:rPr>
                <w:lang w:eastAsia="en-US"/>
              </w:rPr>
            </w:pPr>
            <w:hyperlink r:id="rId49" w:anchor="Act-confidentialityCode-att" w:tooltip="../../../infrastructure/rim/rim.htm#Act-confidentialityCode-att" w:history="1">
              <w:r w:rsidR="00FA7F7E">
                <w:rPr>
                  <w:lang w:eastAsia="en-US"/>
                </w:rPr>
                <w:t>confidentialityCode</w:t>
              </w:r>
            </w:hyperlink>
          </w:p>
        </w:tc>
        <w:tc>
          <w:tcPr>
            <w:tcW w:w="1089" w:type="dxa"/>
            <w:noWrap/>
            <w:vAlign w:val="center"/>
          </w:tcPr>
          <w:p w14:paraId="3CD0E191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346A4620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6C111A48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Asiakirjan luottamuksellisuus, esimerkiksi:</w:t>
            </w:r>
          </w:p>
          <w:p w14:paraId="672A2222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&lt;confidentialityCode code="5" codeSystem="1.2.246.777.5.99902.2006" codeSystemName="</w:t>
            </w:r>
            <w:r w:rsidRPr="00BC0ED7">
              <w:rPr>
                <w:rFonts w:ascii="Microsoft Sans Serif" w:hAnsi="Microsoft Sans Serif" w:cs="Microsoft Sans Serif"/>
                <w:sz w:val="18"/>
                <w:szCs w:val="18"/>
              </w:rPr>
              <w:t>KanTa-palvelut - Asiakirjan luottamuksellisuus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" </w:t>
            </w:r>
          </w:p>
          <w:p w14:paraId="566C546F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displayName="</w:t>
            </w:r>
            <w:r w:rsidRPr="00BC0ED7">
              <w:rPr>
                <w:rFonts w:ascii="Microsoft Sans Serif" w:hAnsi="Microsoft Sans Serif" w:cs="Microsoft Sans Serif"/>
                <w:sz w:val="18"/>
                <w:szCs w:val="18"/>
              </w:rPr>
              <w:t>Terveydenhuollon salassapidettävä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>"/&gt;</w:t>
            </w:r>
          </w:p>
        </w:tc>
      </w:tr>
      <w:tr w:rsidR="00FA7F7E" w14:paraId="0E91D9F8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54ED0C52" w14:textId="77777777" w:rsidR="00FA7F7E" w:rsidRPr="00170878" w:rsidRDefault="001B0B9D" w:rsidP="00A8423E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50" w:anchor="Act-reasonCode-att" w:tooltip="../../../infrastructure/rim/rim.htm#Act-reasonCode-att" w:history="1">
              <w:r w:rsidR="00FA7F7E" w:rsidRPr="00170878">
                <w:rPr>
                  <w:color w:val="A6A6A6" w:themeColor="background1" w:themeShade="A6"/>
                  <w:lang w:eastAsia="en-US"/>
                </w:rPr>
                <w:t>reasonCode</w:t>
              </w:r>
            </w:hyperlink>
          </w:p>
        </w:tc>
        <w:tc>
          <w:tcPr>
            <w:tcW w:w="1089" w:type="dxa"/>
            <w:noWrap/>
            <w:vAlign w:val="center"/>
          </w:tcPr>
          <w:p w14:paraId="24FE76DD" w14:textId="77777777" w:rsidR="00FA7F7E" w:rsidRPr="00170878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170878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5122C44A" w14:textId="77777777" w:rsidR="00FA7F7E" w:rsidRPr="00170878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3DD13A14" w14:textId="77777777" w:rsidR="00FA7F7E" w:rsidRPr="00170878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170878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ei käytössä </w:t>
            </w:r>
          </w:p>
          <w:p w14:paraId="1EADDA06" w14:textId="77777777" w:rsidR="00FA7F7E" w:rsidRPr="00170878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170878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(tässä voitaisiin ilmaista mitätöinnin syy jos se haluttaisiin koodattuna)</w:t>
            </w:r>
          </w:p>
        </w:tc>
      </w:tr>
      <w:tr w:rsidR="00FA7F7E" w14:paraId="0460CAAC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0C63C501" w14:textId="77777777" w:rsidR="00FA7F7E" w:rsidRDefault="001B0B9D" w:rsidP="00A8423E">
            <w:pPr>
              <w:pStyle w:val="CDA-headertext"/>
              <w:ind w:firstLine="110"/>
              <w:rPr>
                <w:lang w:eastAsia="en-US"/>
              </w:rPr>
            </w:pPr>
            <w:hyperlink r:id="rId51" w:anchor="Act-languageCode-att" w:tooltip="../../../infrastructure/rim/rim.htm#Act-languageCode-att" w:history="1">
              <w:r w:rsidR="00FA7F7E">
                <w:rPr>
                  <w:lang w:eastAsia="en-US"/>
                </w:rPr>
                <w:t>languageCode</w:t>
              </w:r>
            </w:hyperlink>
          </w:p>
        </w:tc>
        <w:tc>
          <w:tcPr>
            <w:tcW w:w="1089" w:type="dxa"/>
            <w:noWrap/>
            <w:vAlign w:val="center"/>
          </w:tcPr>
          <w:p w14:paraId="6A897CE5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37894C9C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fi</w:t>
            </w:r>
          </w:p>
        </w:tc>
        <w:tc>
          <w:tcPr>
            <w:tcW w:w="3795" w:type="dxa"/>
            <w:vAlign w:val="center"/>
          </w:tcPr>
          <w:p w14:paraId="294CDA55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Asiakirjan kieli. </w:t>
            </w:r>
            <w:r>
              <w:rPr>
                <w:rFonts w:ascii="Microsoft Sans Serif" w:hAnsi="Microsoft Sans Serif" w:cs="Microsoft Sans Serif"/>
                <w:b/>
                <w:sz w:val="18"/>
                <w:szCs w:val="18"/>
              </w:rPr>
              <w:t>Pakollinen.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 </w:t>
            </w:r>
          </w:p>
        </w:tc>
      </w:tr>
      <w:tr w:rsidR="00FA7F7E" w14:paraId="2412861A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104BC928" w14:textId="77777777" w:rsidR="00FA7F7E" w:rsidRDefault="001B0B9D" w:rsidP="00A8423E">
            <w:pPr>
              <w:pStyle w:val="CDA-headertext"/>
              <w:ind w:firstLine="110"/>
              <w:rPr>
                <w:lang w:eastAsia="en-US"/>
              </w:rPr>
            </w:pPr>
            <w:hyperlink r:id="rId52" w:anchor="ContextStructure-setId-att" w:tooltip="../../../infrastructure/rim/rim.htm#ContextStructure-setId-att" w:history="1">
              <w:r w:rsidR="00FA7F7E">
                <w:rPr>
                  <w:lang w:eastAsia="en-US"/>
                </w:rPr>
                <w:t>setId</w:t>
              </w:r>
            </w:hyperlink>
          </w:p>
        </w:tc>
        <w:tc>
          <w:tcPr>
            <w:tcW w:w="1089" w:type="dxa"/>
            <w:noWrap/>
            <w:vAlign w:val="center"/>
          </w:tcPr>
          <w:p w14:paraId="4670BE80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6E490C77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03701484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Alkuperäisen juuriasiakirjan OID-tunnus, ts. mihin asiakirjajoukkoon tämä asiakirja kuuluu. </w:t>
            </w:r>
          </w:p>
          <w:p w14:paraId="7DCFB2FD" w14:textId="77777777" w:rsidR="00FA7F7E" w:rsidRPr="00977412" w:rsidRDefault="00FA7F7E" w:rsidP="00A8423E">
            <w:pPr>
              <w:rPr>
                <w:rFonts w:ascii="Microsoft Sans Serif" w:hAnsi="Microsoft Sans Serif" w:cs="Microsoft Sans Serif"/>
                <w:b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sz w:val="18"/>
                <w:szCs w:val="18"/>
              </w:rPr>
              <w:t>Pakollinen.</w:t>
            </w:r>
          </w:p>
        </w:tc>
      </w:tr>
      <w:tr w:rsidR="00FA7F7E" w14:paraId="69E45421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75AF6663" w14:textId="77777777" w:rsidR="00FA7F7E" w:rsidRDefault="001B0B9D" w:rsidP="00A8423E">
            <w:pPr>
              <w:pStyle w:val="CDA-headertext"/>
              <w:ind w:firstLine="110"/>
              <w:rPr>
                <w:lang w:eastAsia="en-US"/>
              </w:rPr>
            </w:pPr>
            <w:hyperlink r:id="rId53" w:anchor="ContextStructure-versionNumber-att" w:tooltip="../../../infrastructure/rim/rim.htm#ContextStructure-versionNumber-att" w:history="1">
              <w:r w:rsidR="00FA7F7E">
                <w:rPr>
                  <w:lang w:eastAsia="en-US"/>
                </w:rPr>
                <w:t>versionNumber</w:t>
              </w:r>
            </w:hyperlink>
          </w:p>
        </w:tc>
        <w:tc>
          <w:tcPr>
            <w:tcW w:w="1089" w:type="dxa"/>
            <w:noWrap/>
            <w:vAlign w:val="center"/>
          </w:tcPr>
          <w:p w14:paraId="64F7E716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15693267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7FBF531C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Asiakirjan versionumero, </w:t>
            </w:r>
            <w:r>
              <w:rPr>
                <w:rFonts w:ascii="Microsoft Sans Serif" w:hAnsi="Microsoft Sans Serif" w:cs="Microsoft Sans Serif"/>
                <w:b/>
                <w:sz w:val="18"/>
                <w:szCs w:val="18"/>
              </w:rPr>
              <w:t>Pakollinen.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 </w:t>
            </w:r>
          </w:p>
        </w:tc>
      </w:tr>
      <w:tr w:rsidR="00FA7F7E" w:rsidRPr="000C15FF" w14:paraId="71529EBE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777C52AC" w14:textId="77777777" w:rsidR="00FA7F7E" w:rsidRPr="008A5C89" w:rsidRDefault="001B0B9D" w:rsidP="00A8423E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54" w:anchor="Document-completionCode-att" w:tooltip="../../../infrastructure/rim/rim.htm#Document-completionCode-att" w:history="1">
              <w:r w:rsidR="00FA7F7E" w:rsidRPr="008A5C89">
                <w:rPr>
                  <w:color w:val="A6A6A6" w:themeColor="background1" w:themeShade="A6"/>
                  <w:lang w:eastAsia="en-US"/>
                </w:rPr>
                <w:t>completionCode</w:t>
              </w:r>
            </w:hyperlink>
          </w:p>
        </w:tc>
        <w:tc>
          <w:tcPr>
            <w:tcW w:w="1089" w:type="dxa"/>
            <w:noWrap/>
            <w:vAlign w:val="center"/>
          </w:tcPr>
          <w:p w14:paraId="777C84C5" w14:textId="77777777" w:rsidR="00FA7F7E" w:rsidRPr="008A5C89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A5C89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7EFE762B" w14:textId="77777777" w:rsidR="00FA7F7E" w:rsidRPr="008A5C89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03085286" w14:textId="77777777" w:rsidR="00FA7F7E" w:rsidRPr="008A5C89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8A5C89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643F0AC5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09A0C47B" w14:textId="77777777" w:rsidR="00FA7F7E" w:rsidRPr="008A5C89" w:rsidRDefault="001B0B9D" w:rsidP="00A8423E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55" w:anchor="Document-storageCode-att" w:tooltip="../../../infrastructure/rim/rim.htm#Document-storageCode-att" w:history="1">
              <w:r w:rsidR="00FA7F7E" w:rsidRPr="008A5C89">
                <w:rPr>
                  <w:color w:val="A6A6A6" w:themeColor="background1" w:themeShade="A6"/>
                  <w:lang w:eastAsia="en-US"/>
                </w:rPr>
                <w:t>storageCode</w:t>
              </w:r>
            </w:hyperlink>
          </w:p>
        </w:tc>
        <w:tc>
          <w:tcPr>
            <w:tcW w:w="1089" w:type="dxa"/>
            <w:noWrap/>
            <w:vAlign w:val="center"/>
          </w:tcPr>
          <w:p w14:paraId="779E6AFD" w14:textId="77777777" w:rsidR="00FA7F7E" w:rsidRPr="008A5C89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A5C89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137B509E" w14:textId="77777777" w:rsidR="00FA7F7E" w:rsidRPr="008A5C89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7CD075AB" w14:textId="77777777" w:rsidR="00FA7F7E" w:rsidRPr="008A5C89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A5C89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ei käytössä </w:t>
            </w:r>
          </w:p>
        </w:tc>
      </w:tr>
      <w:tr w:rsidR="00FA7F7E" w14:paraId="2EB8A6B1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618D05E6" w14:textId="77777777" w:rsidR="00FA7F7E" w:rsidRPr="008A5C89" w:rsidRDefault="001B0B9D" w:rsidP="00A8423E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56" w:anchor="Document-copyTime-att" w:tooltip="../../../infrastructure/rim/rim.htm#Document-copyTime-att" w:history="1">
              <w:r w:rsidR="00FA7F7E" w:rsidRPr="008A5C89">
                <w:rPr>
                  <w:color w:val="A6A6A6" w:themeColor="background1" w:themeShade="A6"/>
                  <w:lang w:eastAsia="en-US"/>
                </w:rPr>
                <w:t>copyTime</w:t>
              </w:r>
            </w:hyperlink>
          </w:p>
        </w:tc>
        <w:tc>
          <w:tcPr>
            <w:tcW w:w="1089" w:type="dxa"/>
            <w:noWrap/>
            <w:vAlign w:val="center"/>
          </w:tcPr>
          <w:p w14:paraId="7A283CB1" w14:textId="77777777" w:rsidR="00FA7F7E" w:rsidRPr="008A5C89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A5C89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74AD40F8" w14:textId="77777777" w:rsidR="00FA7F7E" w:rsidRPr="008A5C89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35A24EE0" w14:textId="77777777" w:rsidR="00FA7F7E" w:rsidRPr="008A5C89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A5C89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678B1DEE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7CDF9A6E" w14:textId="77777777" w:rsidR="00FA7F7E" w:rsidRPr="002356F8" w:rsidRDefault="00FA7F7E" w:rsidP="00A8423E">
            <w:pPr>
              <w:ind w:firstLine="11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bookmarkStart w:id="94" w:name="RANGE!D23"/>
            <w:r w:rsidRPr="002356F8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subject</w:t>
            </w:r>
            <w:bookmarkEnd w:id="94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29346EC4" w14:textId="77777777" w:rsidR="00FA7F7E" w:rsidRPr="002356F8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56F8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5B8A11F8" w14:textId="77777777" w:rsidR="00FA7F7E" w:rsidRPr="002356F8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5AE03CD8" w14:textId="77777777" w:rsidR="00FA7F7E" w:rsidRPr="002356F8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56F8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ei käytössä </w:t>
            </w:r>
          </w:p>
        </w:tc>
      </w:tr>
      <w:tr w:rsidR="00FA7F7E" w14:paraId="05885826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5F083024" w14:textId="77777777" w:rsidR="00FA7F7E" w:rsidRDefault="00FA7F7E" w:rsidP="00A8423E">
            <w:pPr>
              <w:ind w:firstLine="110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bookmarkStart w:id="95" w:name="RANGE!D36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recordTarget</w:t>
            </w:r>
            <w:bookmarkEnd w:id="95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582BB882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20522E7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0BCE5465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tiedot</w:t>
            </w:r>
          </w:p>
        </w:tc>
      </w:tr>
      <w:tr w:rsidR="00FA7F7E" w14:paraId="303FF457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5AAA58C9" w14:textId="77777777" w:rsidR="00FA7F7E" w:rsidRDefault="001B0B9D" w:rsidP="00A8423E">
            <w:pPr>
              <w:pStyle w:val="CDA-headertext"/>
              <w:ind w:firstLine="290"/>
              <w:rPr>
                <w:lang w:val="sv-SE" w:eastAsia="en-US"/>
              </w:rPr>
            </w:pPr>
            <w:hyperlink r:id="rId57" w:anchor="Participation-typeCode-att" w:tooltip="../../../infrastructure/rim/rim.htm#Participation-typeCode-att" w:history="1">
              <w:r w:rsidR="00FA7F7E">
                <w:rPr>
                  <w:lang w:val="sv-SE" w:eastAsia="en-US"/>
                </w:rPr>
                <w:t>typeCode</w:t>
              </w:r>
            </w:hyperlink>
          </w:p>
        </w:tc>
        <w:tc>
          <w:tcPr>
            <w:tcW w:w="1089" w:type="dxa"/>
            <w:noWrap/>
            <w:vAlign w:val="center"/>
          </w:tcPr>
          <w:p w14:paraId="541CEC96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  <w:t>1..1</w:t>
            </w:r>
          </w:p>
        </w:tc>
        <w:tc>
          <w:tcPr>
            <w:tcW w:w="1249" w:type="dxa"/>
            <w:vAlign w:val="center"/>
          </w:tcPr>
          <w:p w14:paraId="74AD20F6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  <w:t>RCT</w:t>
            </w:r>
          </w:p>
        </w:tc>
        <w:tc>
          <w:tcPr>
            <w:tcW w:w="3795" w:type="dxa"/>
            <w:vAlign w:val="center"/>
          </w:tcPr>
          <w:p w14:paraId="30D681D7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</w:pPr>
          </w:p>
        </w:tc>
      </w:tr>
      <w:tr w:rsidR="00FA7F7E" w14:paraId="3344B462" w14:textId="77777777" w:rsidTr="00803B34">
        <w:trPr>
          <w:trHeight w:val="255"/>
        </w:trPr>
        <w:tc>
          <w:tcPr>
            <w:tcW w:w="3257" w:type="dxa"/>
            <w:shd w:val="clear" w:color="FFFF99" w:fill="C0C0C0"/>
            <w:noWrap/>
            <w:vAlign w:val="center"/>
          </w:tcPr>
          <w:p w14:paraId="208D8247" w14:textId="77777777" w:rsidR="00FA7F7E" w:rsidRDefault="00FA7F7E" w:rsidP="00A8423E">
            <w:pPr>
              <w:ind w:firstLine="290"/>
              <w:rPr>
                <w:rFonts w:ascii="Microsoft Sans Serif" w:hAnsi="Microsoft Sans Serif" w:cs="Microsoft Sans Serif"/>
                <w:b/>
                <w:bCs/>
                <w:i/>
                <w:iCs/>
                <w:sz w:val="18"/>
                <w:szCs w:val="18"/>
                <w:lang w:val="sv-SE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sv-SE"/>
              </w:rPr>
              <w:t>patient</w:t>
            </w:r>
          </w:p>
        </w:tc>
        <w:tc>
          <w:tcPr>
            <w:tcW w:w="1089" w:type="dxa"/>
            <w:shd w:val="clear" w:color="FFFF99" w:fill="C0C0C0"/>
            <w:noWrap/>
            <w:vAlign w:val="center"/>
          </w:tcPr>
          <w:p w14:paraId="6FCB9B02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FFFF99" w:fill="C0C0C0"/>
            <w:vAlign w:val="center"/>
          </w:tcPr>
          <w:p w14:paraId="710684EC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C0C0C0"/>
            <w:vAlign w:val="center"/>
          </w:tcPr>
          <w:p w14:paraId="222652D7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FA7F7E" w14:paraId="657B2187" w14:textId="77777777" w:rsidTr="00803B34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6DC8E8DE" w14:textId="77777777" w:rsidR="00FA7F7E" w:rsidRDefault="00FA7F7E" w:rsidP="00A8423E">
            <w:pPr>
              <w:ind w:firstLine="470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id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4F9A819C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756B2C57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auto"/>
            <w:vAlign w:val="center"/>
          </w:tcPr>
          <w:p w14:paraId="2B90EA50" w14:textId="77777777" w:rsidR="00FA7F7E" w:rsidRPr="002F285B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F285B">
              <w:rPr>
                <w:rFonts w:ascii="Microsoft Sans Serif" w:hAnsi="Microsoft Sans Serif" w:cs="Microsoft Sans Serif"/>
                <w:sz w:val="18"/>
                <w:szCs w:val="18"/>
              </w:rPr>
              <w:t>Potilaan yksilöintitunnus.</w:t>
            </w:r>
          </w:p>
          <w:p w14:paraId="7179B755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Yksilöintitunnus</w:t>
            </w:r>
            <w:r w:rsidRPr="002F285B">
              <w:rPr>
                <w:rFonts w:ascii="Microsoft Sans Serif" w:hAnsi="Microsoft Sans Serif" w:cs="Microsoft Sans Serif"/>
                <w:sz w:val="18"/>
                <w:szCs w:val="18"/>
              </w:rPr>
              <w:t xml:space="preserve"> vaihtelee maakohtaisesti.</w:t>
            </w:r>
          </w:p>
        </w:tc>
      </w:tr>
      <w:tr w:rsidR="00FA7F7E" w14:paraId="2DE95059" w14:textId="77777777" w:rsidTr="00803B34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3FC21661" w14:textId="77777777" w:rsidR="00FA7F7E" w:rsidRPr="0068027A" w:rsidRDefault="00FA7F7E" w:rsidP="00A8423E">
            <w:pPr>
              <w:ind w:firstLine="470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addr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13E15504" w14:textId="77777777" w:rsidR="00FA7F7E" w:rsidRPr="0068027A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468742C2" w14:textId="77777777" w:rsidR="00FA7F7E" w:rsidRPr="0068027A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auto"/>
            <w:vAlign w:val="center"/>
          </w:tcPr>
          <w:p w14:paraId="4E18F12E" w14:textId="77777777" w:rsidR="00FA7F7E" w:rsidRPr="0068027A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72392C8D" w14:textId="77777777" w:rsidTr="00803B34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6ABC299E" w14:textId="77777777" w:rsidR="00FA7F7E" w:rsidRPr="0068027A" w:rsidRDefault="00FA7F7E" w:rsidP="00A8423E">
            <w:pPr>
              <w:ind w:firstLine="470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telecom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4F957095" w14:textId="77777777" w:rsidR="00FA7F7E" w:rsidRPr="0068027A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330CEA55" w14:textId="77777777" w:rsidR="00FA7F7E" w:rsidRPr="0068027A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auto"/>
            <w:vAlign w:val="center"/>
          </w:tcPr>
          <w:p w14:paraId="11868F6E" w14:textId="77777777" w:rsidR="00FA7F7E" w:rsidRPr="0068027A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1AE4AF44" w14:textId="77777777" w:rsidTr="00803B34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166F02E7" w14:textId="77777777" w:rsidR="00FA7F7E" w:rsidRDefault="00FA7F7E" w:rsidP="00A8423E">
            <w:pPr>
              <w:ind w:firstLine="470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  <w:lang w:val="en-US"/>
              </w:rPr>
              <w:t>statusCode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3BCF1E20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13C39309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active</w:t>
            </w:r>
          </w:p>
        </w:tc>
        <w:tc>
          <w:tcPr>
            <w:tcW w:w="3795" w:type="dxa"/>
            <w:shd w:val="clear" w:color="FFFF99" w:fill="auto"/>
            <w:vAlign w:val="center"/>
          </w:tcPr>
          <w:p w14:paraId="50EC78D7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FA7F7E" w14:paraId="38B39067" w14:textId="77777777" w:rsidTr="00803B34">
        <w:trPr>
          <w:trHeight w:val="255"/>
        </w:trPr>
        <w:tc>
          <w:tcPr>
            <w:tcW w:w="3257" w:type="dxa"/>
            <w:shd w:val="clear" w:color="FFFF99" w:fill="C0C0C0"/>
            <w:noWrap/>
            <w:vAlign w:val="center"/>
          </w:tcPr>
          <w:p w14:paraId="52249167" w14:textId="77777777" w:rsidR="00FA7F7E" w:rsidRDefault="00FA7F7E" w:rsidP="00A8423E">
            <w:pPr>
              <w:ind w:firstLine="470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en-US"/>
              </w:rPr>
              <w:t>patientPerson</w:t>
            </w:r>
          </w:p>
        </w:tc>
        <w:tc>
          <w:tcPr>
            <w:tcW w:w="1089" w:type="dxa"/>
            <w:shd w:val="clear" w:color="FFFF99" w:fill="C0C0C0"/>
            <w:noWrap/>
            <w:vAlign w:val="center"/>
          </w:tcPr>
          <w:p w14:paraId="5FEB041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1249" w:type="dxa"/>
            <w:shd w:val="clear" w:color="FFFF99" w:fill="C0C0C0"/>
            <w:vAlign w:val="center"/>
          </w:tcPr>
          <w:p w14:paraId="5609DBB9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3795" w:type="dxa"/>
            <w:shd w:val="clear" w:color="FFFF99" w:fill="C0C0C0"/>
            <w:vAlign w:val="center"/>
          </w:tcPr>
          <w:p w14:paraId="533F2677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FA7F7E" w14:paraId="683F66B9" w14:textId="77777777" w:rsidTr="00803B34">
        <w:trPr>
          <w:trHeight w:val="255"/>
        </w:trPr>
        <w:tc>
          <w:tcPr>
            <w:tcW w:w="3257" w:type="dxa"/>
            <w:shd w:val="clear" w:color="FFFF99" w:fill="C0C0C0"/>
            <w:noWrap/>
            <w:vAlign w:val="center"/>
          </w:tcPr>
          <w:p w14:paraId="5BB78BD8" w14:textId="77777777" w:rsidR="00FA7F7E" w:rsidRDefault="00FA7F7E" w:rsidP="00A8423E">
            <w:pPr>
              <w:ind w:firstLine="650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  <w:t>name</w:t>
            </w:r>
          </w:p>
        </w:tc>
        <w:tc>
          <w:tcPr>
            <w:tcW w:w="1089" w:type="dxa"/>
            <w:shd w:val="clear" w:color="FFFF99" w:fill="C0C0C0"/>
            <w:noWrap/>
            <w:vAlign w:val="center"/>
          </w:tcPr>
          <w:p w14:paraId="2B7CC1CD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C0C0C0"/>
            <w:vAlign w:val="center"/>
          </w:tcPr>
          <w:p w14:paraId="6C239143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C0C0C0"/>
            <w:vAlign w:val="center"/>
          </w:tcPr>
          <w:p w14:paraId="2B88B598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nimi, potilaan perustiedot kopioituvat MR viestien tasolle ja niitä voidaan käyttää karkean luokan tietojen näyttämisessä.</w:t>
            </w:r>
          </w:p>
          <w:p w14:paraId="36AB649B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HUOM. nimen esittämisessä käytetään HL7 Finlandin tietotyyppioppaassa määriteltyä tapaa</w:t>
            </w:r>
          </w:p>
        </w:tc>
      </w:tr>
      <w:tr w:rsidR="00FA7F7E" w14:paraId="00C850F7" w14:textId="77777777" w:rsidTr="00803B34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6354ADEF" w14:textId="77777777" w:rsidR="00FA7F7E" w:rsidRDefault="00FA7F7E" w:rsidP="00A8423E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given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42A184CA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4970007D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auto"/>
            <w:vAlign w:val="center"/>
          </w:tcPr>
          <w:p w14:paraId="68CFA3B5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etunimi</w:t>
            </w:r>
          </w:p>
        </w:tc>
      </w:tr>
      <w:tr w:rsidR="00FA7F7E" w14:paraId="0579F7A4" w14:textId="77777777" w:rsidTr="00803B34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1FD6D106" w14:textId="77777777" w:rsidR="00FA7F7E" w:rsidRDefault="00FA7F7E" w:rsidP="00A8423E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family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0F1D9CFD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7E1C51A9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auto"/>
            <w:vAlign w:val="center"/>
          </w:tcPr>
          <w:p w14:paraId="1F75CE59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sukunimi</w:t>
            </w:r>
          </w:p>
        </w:tc>
      </w:tr>
      <w:tr w:rsidR="00FA7F7E" w14:paraId="0C4547F8" w14:textId="77777777" w:rsidTr="00803B34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331DF0BF" w14:textId="77777777" w:rsidR="00FA7F7E" w:rsidRDefault="00FA7F7E" w:rsidP="00A8423E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prefix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1EA9A2A2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6CD0F31F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auto"/>
            <w:vAlign w:val="center"/>
          </w:tcPr>
          <w:p w14:paraId="270BD709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nimen etuliite</w:t>
            </w:r>
          </w:p>
        </w:tc>
      </w:tr>
      <w:tr w:rsidR="00FA7F7E" w14:paraId="2128669A" w14:textId="77777777" w:rsidTr="00803B34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58E6A472" w14:textId="77777777" w:rsidR="00FA7F7E" w:rsidRPr="0068027A" w:rsidRDefault="00FA7F7E" w:rsidP="00A8423E">
            <w:pPr>
              <w:ind w:firstLine="807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suffix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233FA1D3" w14:textId="77777777" w:rsidR="00FA7F7E" w:rsidRPr="0068027A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5B2FF185" w14:textId="77777777" w:rsidR="00FA7F7E" w:rsidRPr="0068027A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auto"/>
            <w:vAlign w:val="center"/>
          </w:tcPr>
          <w:p w14:paraId="59515B4C" w14:textId="77777777" w:rsidR="00FA7F7E" w:rsidRPr="0068027A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4DE8E562" w14:textId="77777777" w:rsidTr="00803B34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25F4DC51" w14:textId="77777777" w:rsidR="00FA7F7E" w:rsidRDefault="001B0B9D" w:rsidP="00A8423E">
            <w:pPr>
              <w:pStyle w:val="CDA-headertext"/>
              <w:ind w:firstLine="290"/>
              <w:rPr>
                <w:lang w:eastAsia="en-US"/>
              </w:rPr>
            </w:pPr>
            <w:hyperlink r:id="rId58" w:anchor="LivingSubject-administrativeGenderCode-att" w:tooltip="../../../infrastructure/rim/rim.htm#LivingSubject-administrativeGenderCode-att" w:history="1">
              <w:r w:rsidR="00FA7F7E">
                <w:rPr>
                  <w:lang w:eastAsia="en-US"/>
                </w:rPr>
                <w:t>administrativeGenderCode</w:t>
              </w:r>
            </w:hyperlink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3DB4D602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5D82E89C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auto"/>
            <w:vAlign w:val="center"/>
          </w:tcPr>
          <w:p w14:paraId="0222995E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sukupuoli, esimerkiksi:</w:t>
            </w:r>
          </w:p>
          <w:p w14:paraId="046265D2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&lt;administrativeGenderCode code="1" codeSystem="</w:t>
            </w:r>
            <w:r w:rsidRPr="00B303E9">
              <w:rPr>
                <w:rFonts w:ascii="Microsoft Sans Serif" w:hAnsi="Microsoft Sans Serif" w:cs="Microsoft Sans Serif"/>
                <w:sz w:val="18"/>
                <w:szCs w:val="18"/>
              </w:rPr>
              <w:t>1.2.246.537.5.1.1997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>"/&gt;</w:t>
            </w:r>
          </w:p>
        </w:tc>
      </w:tr>
      <w:tr w:rsidR="00FA7F7E" w14:paraId="66504BDF" w14:textId="77777777" w:rsidTr="00803B34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7AB4C4FE" w14:textId="77777777" w:rsidR="00FA7F7E" w:rsidRDefault="001B0B9D" w:rsidP="00A8423E">
            <w:pPr>
              <w:pStyle w:val="CDA-headertext"/>
              <w:ind w:firstLine="290"/>
              <w:rPr>
                <w:lang w:eastAsia="en-US"/>
              </w:rPr>
            </w:pPr>
            <w:hyperlink r:id="rId59" w:anchor="LivingSubject-birthTime-att" w:tooltip="../../../infrastructure/rim/rim.htm#LivingSubject-birthTime-att" w:history="1">
              <w:r w:rsidR="00FA7F7E">
                <w:rPr>
                  <w:lang w:eastAsia="en-US"/>
                </w:rPr>
                <w:t>birthTime</w:t>
              </w:r>
            </w:hyperlink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03F6447B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19ADCE12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auto"/>
            <w:vAlign w:val="center"/>
          </w:tcPr>
          <w:p w14:paraId="3BC74289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syntymäaika</w:t>
            </w:r>
          </w:p>
        </w:tc>
      </w:tr>
      <w:tr w:rsidR="00FA7F7E" w14:paraId="153231D1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317B9C81" w14:textId="77777777" w:rsidR="00FA7F7E" w:rsidRDefault="00FA7F7E" w:rsidP="00A8423E">
            <w:pPr>
              <w:ind w:firstLine="110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bookmarkStart w:id="96" w:name="RANGE!D39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author</w:t>
            </w:r>
            <w:bookmarkEnd w:id="96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6E2FC951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3A4B1B11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6E5A31B7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Dokumentin laatija</w:t>
            </w:r>
          </w:p>
        </w:tc>
      </w:tr>
      <w:tr w:rsidR="00FA7F7E" w14:paraId="5E7A1D94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41ADEDFA" w14:textId="77777777" w:rsidR="00FA7F7E" w:rsidRDefault="001B0B9D" w:rsidP="00A8423E">
            <w:pPr>
              <w:pStyle w:val="CDA-headertext"/>
              <w:ind w:firstLine="290"/>
              <w:rPr>
                <w:lang w:val="en-US" w:eastAsia="en-US"/>
              </w:rPr>
            </w:pPr>
            <w:hyperlink r:id="rId60" w:anchor="Participation-typeCode-att" w:tooltip="../../../infrastructure/rim/rim.htm#Participation-typeCode-att" w:history="1">
              <w:r w:rsidR="00FA7F7E">
                <w:rPr>
                  <w:lang w:val="en-US" w:eastAsia="en-US"/>
                </w:rPr>
                <w:t>typeCode</w:t>
              </w:r>
            </w:hyperlink>
          </w:p>
        </w:tc>
        <w:tc>
          <w:tcPr>
            <w:tcW w:w="1089" w:type="dxa"/>
            <w:noWrap/>
            <w:vAlign w:val="center"/>
          </w:tcPr>
          <w:p w14:paraId="488F5B7F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3EB60282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AUT</w:t>
            </w:r>
          </w:p>
        </w:tc>
        <w:tc>
          <w:tcPr>
            <w:tcW w:w="3795" w:type="dxa"/>
            <w:vAlign w:val="center"/>
          </w:tcPr>
          <w:p w14:paraId="678B1A3A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FA7F7E" w14:paraId="478E27FF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0DCD8FEF" w14:textId="77777777" w:rsidR="00FA7F7E" w:rsidRPr="0068027A" w:rsidRDefault="001B0B9D" w:rsidP="00A8423E">
            <w:pPr>
              <w:pStyle w:val="CDA-headertext"/>
              <w:ind w:firstLine="290"/>
              <w:rPr>
                <w:color w:val="A6A6A6" w:themeColor="background1" w:themeShade="A6"/>
                <w:lang w:val="en-US" w:eastAsia="en-US"/>
              </w:rPr>
            </w:pPr>
            <w:hyperlink r:id="rId61" w:anchor="Participation-functionCode-att" w:tooltip="../../../infrastructure/rim/rim.htm#Participation-functionCode-att" w:history="1">
              <w:r w:rsidR="00FA7F7E" w:rsidRPr="0068027A">
                <w:rPr>
                  <w:color w:val="A6A6A6" w:themeColor="background1" w:themeShade="A6"/>
                  <w:lang w:val="en-US" w:eastAsia="en-US"/>
                </w:rPr>
                <w:t>functionCode</w:t>
              </w:r>
            </w:hyperlink>
          </w:p>
        </w:tc>
        <w:tc>
          <w:tcPr>
            <w:tcW w:w="1089" w:type="dxa"/>
            <w:noWrap/>
            <w:vAlign w:val="center"/>
          </w:tcPr>
          <w:p w14:paraId="22177D26" w14:textId="77777777" w:rsidR="00FA7F7E" w:rsidRPr="0068027A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7A28CC8E" w14:textId="77777777" w:rsidR="00FA7F7E" w:rsidRPr="0068027A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0A3C54CE" w14:textId="77777777" w:rsidR="00FA7F7E" w:rsidRPr="0068027A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2CEF0B10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33A12E37" w14:textId="77777777" w:rsidR="00FA7F7E" w:rsidRPr="0068027A" w:rsidRDefault="001B0B9D" w:rsidP="00A8423E">
            <w:pPr>
              <w:pStyle w:val="CDA-headertext"/>
              <w:ind w:firstLine="290"/>
              <w:rPr>
                <w:color w:val="A6A6A6" w:themeColor="background1" w:themeShade="A6"/>
                <w:lang w:eastAsia="en-US"/>
              </w:rPr>
            </w:pPr>
            <w:hyperlink r:id="rId62" w:anchor="Participation-time-att" w:tooltip="../../../infrastructure/rim/rim.htm#Participation-time-att" w:history="1">
              <w:r w:rsidR="00FA7F7E" w:rsidRPr="0068027A">
                <w:rPr>
                  <w:color w:val="A6A6A6" w:themeColor="background1" w:themeShade="A6"/>
                  <w:lang w:eastAsia="en-US"/>
                </w:rPr>
                <w:t>time</w:t>
              </w:r>
            </w:hyperlink>
          </w:p>
        </w:tc>
        <w:tc>
          <w:tcPr>
            <w:tcW w:w="1089" w:type="dxa"/>
            <w:noWrap/>
            <w:vAlign w:val="center"/>
          </w:tcPr>
          <w:p w14:paraId="4976BFE2" w14:textId="77777777" w:rsidR="00FA7F7E" w:rsidRPr="0068027A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6BAC1B03" w14:textId="77777777" w:rsidR="00FA7F7E" w:rsidRPr="0068027A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44954118" w14:textId="77777777" w:rsidR="00FA7F7E" w:rsidRPr="0068027A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ei käytössä </w:t>
            </w:r>
          </w:p>
        </w:tc>
      </w:tr>
      <w:tr w:rsidR="00FA7F7E" w14:paraId="7054B201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69883A61" w14:textId="77777777" w:rsidR="00FA7F7E" w:rsidRDefault="00FA7F7E" w:rsidP="00A8423E">
            <w:pPr>
              <w:ind w:firstLineChars="207" w:firstLine="373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bookmarkStart w:id="97" w:name="RANGE!D43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assignedAuthor</w:t>
            </w:r>
            <w:bookmarkEnd w:id="97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2A3485B7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3BFA753A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1270114F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FA7F7E" w14:paraId="6DE74736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7C3DB3F1" w14:textId="77777777" w:rsidR="00FA7F7E" w:rsidRDefault="001B0B9D" w:rsidP="00A8423E">
            <w:pPr>
              <w:pStyle w:val="CDA-headertext"/>
              <w:ind w:firstLine="470"/>
              <w:rPr>
                <w:lang w:val="en-US" w:eastAsia="en-US"/>
              </w:rPr>
            </w:pPr>
            <w:hyperlink r:id="rId63" w:anchor="Role-classCode-att" w:tooltip="../../../infrastructure/rim/rim.htm#Role-classCode-att" w:history="1">
              <w:r w:rsidR="00FA7F7E">
                <w:rPr>
                  <w:lang w:val="en-US" w:eastAsia="en-US"/>
                </w:rPr>
                <w:t>classCode</w:t>
              </w:r>
            </w:hyperlink>
          </w:p>
        </w:tc>
        <w:tc>
          <w:tcPr>
            <w:tcW w:w="1089" w:type="dxa"/>
            <w:noWrap/>
            <w:vAlign w:val="center"/>
          </w:tcPr>
          <w:p w14:paraId="662D0DD3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6978396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ASSIGNED</w:t>
            </w:r>
          </w:p>
        </w:tc>
        <w:tc>
          <w:tcPr>
            <w:tcW w:w="3795" w:type="dxa"/>
            <w:vAlign w:val="center"/>
          </w:tcPr>
          <w:p w14:paraId="444032BD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FA7F7E" w14:paraId="46EB09F9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5CA3D88E" w14:textId="77777777" w:rsidR="00FA7F7E" w:rsidRDefault="001B0B9D" w:rsidP="00A8423E">
            <w:pPr>
              <w:pStyle w:val="CDA-headertext"/>
              <w:ind w:firstLine="470"/>
              <w:rPr>
                <w:lang w:val="en-US" w:eastAsia="en-US"/>
              </w:rPr>
            </w:pPr>
            <w:hyperlink r:id="rId64" w:anchor="Role-id-att" w:tooltip="../../../infrastructure/rim/rim.htm#Role-id-att" w:history="1">
              <w:r w:rsidR="00FA7F7E">
                <w:rPr>
                  <w:lang w:val="en-US" w:eastAsia="en-US"/>
                </w:rPr>
                <w:t>id</w:t>
              </w:r>
            </w:hyperlink>
          </w:p>
        </w:tc>
        <w:tc>
          <w:tcPr>
            <w:tcW w:w="1089" w:type="dxa"/>
            <w:noWrap/>
            <w:vAlign w:val="center"/>
          </w:tcPr>
          <w:p w14:paraId="14B795D5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1..*</w:t>
            </w:r>
          </w:p>
        </w:tc>
        <w:tc>
          <w:tcPr>
            <w:tcW w:w="1249" w:type="dxa"/>
            <w:vAlign w:val="center"/>
          </w:tcPr>
          <w:p w14:paraId="61FBC27A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1260A1B5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Dokumentin laatijan tunniste</w:t>
            </w:r>
          </w:p>
          <w:p w14:paraId="20285900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tätä tietoa ei välttämättä saada ulkomailta. Tällöin annetaan nullFlavor.</w:t>
            </w:r>
          </w:p>
        </w:tc>
      </w:tr>
      <w:tr w:rsidR="00FA7F7E" w14:paraId="0415A015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41EA7F68" w14:textId="77777777" w:rsidR="00FA7F7E" w:rsidRPr="009E4BD0" w:rsidRDefault="001B0B9D" w:rsidP="00A8423E">
            <w:pPr>
              <w:pStyle w:val="CDA-headertext"/>
              <w:ind w:firstLine="470"/>
              <w:rPr>
                <w:color w:val="A6A6A6" w:themeColor="background1" w:themeShade="A6"/>
                <w:lang w:eastAsia="en-US"/>
              </w:rPr>
            </w:pPr>
            <w:hyperlink r:id="rId65" w:anchor="Role-code-att" w:tooltip="../../../infrastructure/rim/rim.htm#Role-code-att" w:history="1">
              <w:r w:rsidR="00FA7F7E" w:rsidRPr="009E4BD0">
                <w:rPr>
                  <w:color w:val="A6A6A6" w:themeColor="background1" w:themeShade="A6"/>
                  <w:lang w:eastAsia="en-US"/>
                </w:rPr>
                <w:t>code</w:t>
              </w:r>
            </w:hyperlink>
          </w:p>
        </w:tc>
        <w:tc>
          <w:tcPr>
            <w:tcW w:w="1089" w:type="dxa"/>
            <w:noWrap/>
            <w:vAlign w:val="center"/>
          </w:tcPr>
          <w:p w14:paraId="5C268C7A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4DE7FA0A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577023AE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A888726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4CAAFF40" w14:textId="77777777" w:rsidR="00FA7F7E" w:rsidRPr="009E4BD0" w:rsidRDefault="001B0B9D" w:rsidP="00A8423E">
            <w:pPr>
              <w:pStyle w:val="CDA-headertext"/>
              <w:ind w:firstLine="470"/>
              <w:rPr>
                <w:color w:val="A6A6A6" w:themeColor="background1" w:themeShade="A6"/>
                <w:lang w:eastAsia="en-US"/>
              </w:rPr>
            </w:pPr>
            <w:hyperlink r:id="rId66" w:anchor="Role-addr-att" w:tooltip="../../../infrastructure/rim/rim.htm#Role-addr-att" w:history="1">
              <w:r w:rsidR="00FA7F7E" w:rsidRPr="009E4BD0">
                <w:rPr>
                  <w:color w:val="A6A6A6" w:themeColor="background1" w:themeShade="A6"/>
                  <w:lang w:eastAsia="en-US"/>
                </w:rPr>
                <w:t>addr</w:t>
              </w:r>
            </w:hyperlink>
          </w:p>
        </w:tc>
        <w:tc>
          <w:tcPr>
            <w:tcW w:w="1089" w:type="dxa"/>
            <w:noWrap/>
            <w:vAlign w:val="center"/>
          </w:tcPr>
          <w:p w14:paraId="570F07E0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vAlign w:val="center"/>
          </w:tcPr>
          <w:p w14:paraId="76ADFD1B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0BD3E1C2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3A1F03A8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42B59512" w14:textId="77777777" w:rsidR="00FA7F7E" w:rsidRPr="009E4BD0" w:rsidRDefault="001B0B9D" w:rsidP="00A8423E">
            <w:pPr>
              <w:pStyle w:val="CDA-headertext"/>
              <w:ind w:firstLine="470"/>
              <w:rPr>
                <w:color w:val="A6A6A6" w:themeColor="background1" w:themeShade="A6"/>
                <w:lang w:eastAsia="en-US"/>
              </w:rPr>
            </w:pPr>
            <w:hyperlink r:id="rId67" w:anchor="Role-telecom-att" w:tooltip="../../../infrastructure/rim/rim.htm#Role-telecom-att" w:history="1">
              <w:r w:rsidR="00FA7F7E" w:rsidRPr="009E4BD0">
                <w:rPr>
                  <w:color w:val="A6A6A6" w:themeColor="background1" w:themeShade="A6"/>
                  <w:lang w:eastAsia="en-US"/>
                </w:rPr>
                <w:t>telecom</w:t>
              </w:r>
            </w:hyperlink>
          </w:p>
        </w:tc>
        <w:tc>
          <w:tcPr>
            <w:tcW w:w="1089" w:type="dxa"/>
            <w:noWrap/>
            <w:vAlign w:val="center"/>
          </w:tcPr>
          <w:p w14:paraId="4B24AC54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vAlign w:val="center"/>
          </w:tcPr>
          <w:p w14:paraId="58F3F5B8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22268091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30A1568" w14:textId="77777777" w:rsidTr="00803B34">
        <w:trPr>
          <w:trHeight w:val="255"/>
        </w:trPr>
        <w:tc>
          <w:tcPr>
            <w:tcW w:w="3257" w:type="dxa"/>
            <w:shd w:val="clear" w:color="FFFF99" w:fill="C0C0C0"/>
            <w:noWrap/>
            <w:vAlign w:val="center"/>
          </w:tcPr>
          <w:p w14:paraId="52DC1AB9" w14:textId="77777777" w:rsidR="00FA7F7E" w:rsidRDefault="00FA7F7E" w:rsidP="00A8423E">
            <w:pPr>
              <w:ind w:firstLineChars="335" w:firstLine="603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  <w:t>assignedPerson</w:t>
            </w:r>
          </w:p>
        </w:tc>
        <w:tc>
          <w:tcPr>
            <w:tcW w:w="1089" w:type="dxa"/>
            <w:shd w:val="clear" w:color="FFFF99" w:fill="C0C0C0"/>
            <w:noWrap/>
            <w:vAlign w:val="center"/>
          </w:tcPr>
          <w:p w14:paraId="60FA0B1D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FFFF99" w:fill="C0C0C0"/>
            <w:vAlign w:val="center"/>
          </w:tcPr>
          <w:p w14:paraId="7389448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C0C0C0"/>
            <w:vAlign w:val="center"/>
          </w:tcPr>
          <w:p w14:paraId="7417E070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FA7F7E" w14:paraId="618B03A5" w14:textId="77777777" w:rsidTr="00803B34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44E42633" w14:textId="77777777" w:rsidR="00FA7F7E" w:rsidRDefault="00FA7F7E" w:rsidP="00A8423E">
            <w:pPr>
              <w:ind w:firstLine="650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  <w:t>name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7F9A502F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5E031D39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auto"/>
            <w:vAlign w:val="center"/>
          </w:tcPr>
          <w:p w14:paraId="3885012E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Henkilön nimi</w:t>
            </w:r>
          </w:p>
        </w:tc>
      </w:tr>
      <w:tr w:rsidR="00FA7F7E" w14:paraId="22C8A363" w14:textId="77777777" w:rsidTr="00803B34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2D17CB27" w14:textId="77777777" w:rsidR="00FA7F7E" w:rsidRDefault="00FA7F7E" w:rsidP="00A8423E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given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04D95477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2089FCAC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auto"/>
            <w:vAlign w:val="center"/>
          </w:tcPr>
          <w:p w14:paraId="68AF2919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Henkilön etunimi</w:t>
            </w:r>
          </w:p>
        </w:tc>
      </w:tr>
      <w:tr w:rsidR="00FA7F7E" w14:paraId="379485C9" w14:textId="77777777" w:rsidTr="00803B34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0630D7BF" w14:textId="77777777" w:rsidR="00FA7F7E" w:rsidRDefault="00FA7F7E" w:rsidP="00A8423E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family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1AD17881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7108B697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auto"/>
            <w:vAlign w:val="center"/>
          </w:tcPr>
          <w:p w14:paraId="7651B4DD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Henkilön sukunimi</w:t>
            </w:r>
          </w:p>
        </w:tc>
      </w:tr>
      <w:tr w:rsidR="00FA7F7E" w14:paraId="47D6E5FB" w14:textId="77777777" w:rsidTr="00803B34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57DD4177" w14:textId="77777777" w:rsidR="00FA7F7E" w:rsidRDefault="00FA7F7E" w:rsidP="00A8423E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prefix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5E255D14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5A70A2DA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auto"/>
            <w:vAlign w:val="center"/>
          </w:tcPr>
          <w:p w14:paraId="2E247630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Henkilön nimen etuliite</w:t>
            </w:r>
          </w:p>
        </w:tc>
      </w:tr>
      <w:tr w:rsidR="00FA7F7E" w14:paraId="56508FDA" w14:textId="77777777" w:rsidTr="00803B34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1A41A028" w14:textId="77777777" w:rsidR="00FA7F7E" w:rsidRDefault="00FA7F7E" w:rsidP="00A8423E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suffix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62A9ED6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2C067911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auto"/>
            <w:vAlign w:val="center"/>
          </w:tcPr>
          <w:p w14:paraId="0F5F4E6E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Henkilön titteli, esimerkiksi “farmaseutti”.</w:t>
            </w:r>
          </w:p>
        </w:tc>
      </w:tr>
      <w:tr w:rsidR="00FA7F7E" w14:paraId="598C11D6" w14:textId="77777777" w:rsidTr="00803B34">
        <w:trPr>
          <w:trHeight w:val="255"/>
        </w:trPr>
        <w:tc>
          <w:tcPr>
            <w:tcW w:w="3257" w:type="dxa"/>
            <w:shd w:val="clear" w:color="FFFF99" w:fill="C0C0C0"/>
            <w:noWrap/>
            <w:vAlign w:val="center"/>
          </w:tcPr>
          <w:p w14:paraId="6BAB7961" w14:textId="77777777" w:rsidR="00FA7F7E" w:rsidRDefault="00FA7F7E" w:rsidP="00A8423E">
            <w:pPr>
              <w:ind w:firstLineChars="335" w:firstLine="603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en-US"/>
              </w:rPr>
              <w:t>assignedAuthoringDevice</w:t>
            </w:r>
          </w:p>
        </w:tc>
        <w:tc>
          <w:tcPr>
            <w:tcW w:w="1089" w:type="dxa"/>
            <w:shd w:val="clear" w:color="FFFF99" w:fill="C0C0C0"/>
            <w:noWrap/>
            <w:vAlign w:val="center"/>
          </w:tcPr>
          <w:p w14:paraId="2C5C809D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0..1</w:t>
            </w:r>
          </w:p>
        </w:tc>
        <w:tc>
          <w:tcPr>
            <w:tcW w:w="1249" w:type="dxa"/>
            <w:shd w:val="clear" w:color="FFFF99" w:fill="C0C0C0"/>
            <w:vAlign w:val="center"/>
          </w:tcPr>
          <w:p w14:paraId="73BEE2F8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3795" w:type="dxa"/>
            <w:shd w:val="clear" w:color="FFFF99" w:fill="C0C0C0"/>
            <w:vAlign w:val="center"/>
          </w:tcPr>
          <w:p w14:paraId="7D163F6C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ei käytössä</w:t>
            </w:r>
          </w:p>
        </w:tc>
      </w:tr>
      <w:tr w:rsidR="00FA7F7E" w14:paraId="39AEDA97" w14:textId="77777777" w:rsidTr="00803B34">
        <w:trPr>
          <w:trHeight w:val="255"/>
        </w:trPr>
        <w:tc>
          <w:tcPr>
            <w:tcW w:w="3257" w:type="dxa"/>
            <w:shd w:val="clear" w:color="FFFF99" w:fill="C0C0C0"/>
            <w:noWrap/>
            <w:vAlign w:val="center"/>
          </w:tcPr>
          <w:p w14:paraId="6D952577" w14:textId="77777777" w:rsidR="00FA7F7E" w:rsidRDefault="00FA7F7E" w:rsidP="00A8423E">
            <w:pPr>
              <w:ind w:firstLineChars="335" w:firstLine="603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en-US"/>
              </w:rPr>
              <w:t>representedOrganization</w:t>
            </w:r>
          </w:p>
        </w:tc>
        <w:tc>
          <w:tcPr>
            <w:tcW w:w="1089" w:type="dxa"/>
            <w:shd w:val="clear" w:color="FFFF99" w:fill="C0C0C0"/>
            <w:noWrap/>
            <w:vAlign w:val="center"/>
          </w:tcPr>
          <w:p w14:paraId="0DCB478F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FFFF99" w:fill="C0C0C0"/>
            <w:vAlign w:val="center"/>
          </w:tcPr>
          <w:p w14:paraId="4A850035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C0C0C0"/>
            <w:vAlign w:val="center"/>
          </w:tcPr>
          <w:p w14:paraId="6B65C120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FA7F7E" w14:paraId="403D6A40" w14:textId="77777777" w:rsidTr="00803B34">
        <w:trPr>
          <w:trHeight w:val="255"/>
        </w:trPr>
        <w:tc>
          <w:tcPr>
            <w:tcW w:w="3257" w:type="dxa"/>
            <w:shd w:val="clear" w:color="FFFF99" w:fill="FFFFFF"/>
            <w:noWrap/>
            <w:vAlign w:val="center"/>
          </w:tcPr>
          <w:p w14:paraId="0404B757" w14:textId="77777777" w:rsidR="00FA7F7E" w:rsidRDefault="00FA7F7E" w:rsidP="00A8423E">
            <w:pPr>
              <w:ind w:firstLineChars="464" w:firstLine="835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id</w:t>
            </w:r>
          </w:p>
        </w:tc>
        <w:tc>
          <w:tcPr>
            <w:tcW w:w="1089" w:type="dxa"/>
            <w:shd w:val="clear" w:color="FFFF99" w:fill="FFFFFF"/>
            <w:noWrap/>
            <w:vAlign w:val="center"/>
          </w:tcPr>
          <w:p w14:paraId="43FA27F9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FFFF99" w:fill="FFFFFF"/>
            <w:vAlign w:val="center"/>
          </w:tcPr>
          <w:p w14:paraId="6EDC4B1A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FFFFFF"/>
            <w:vAlign w:val="center"/>
          </w:tcPr>
          <w:p w14:paraId="143A27DF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Organisaation OID-tunnus</w:t>
            </w:r>
          </w:p>
          <w:p w14:paraId="16186091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tätä ei välttämättä saada ulkomailta.</w:t>
            </w:r>
          </w:p>
        </w:tc>
      </w:tr>
      <w:tr w:rsidR="00FA7F7E" w14:paraId="6ECFF506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0F21EF59" w14:textId="77777777" w:rsidR="00FA7F7E" w:rsidRPr="001801B1" w:rsidRDefault="00FA7F7E" w:rsidP="00A8423E">
            <w:pPr>
              <w:ind w:firstLineChars="464" w:firstLine="835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1801B1">
              <w:rPr>
                <w:rFonts w:ascii="Microsoft Sans Serif" w:hAnsi="Microsoft Sans Serif" w:cs="Microsoft Sans Serif"/>
                <w:b/>
                <w:bCs/>
                <w:iCs/>
                <w:color w:val="A6A6A6" w:themeColor="background1" w:themeShade="A6"/>
                <w:sz w:val="18"/>
                <w:szCs w:val="18"/>
              </w:rPr>
              <w:t>asOrganizationPartOf</w:t>
            </w:r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23E7D17F" w14:textId="77777777" w:rsidR="00FA7F7E" w:rsidRPr="001801B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1249" w:type="dxa"/>
            <w:shd w:val="clear" w:color="auto" w:fill="C0C0C0"/>
            <w:vAlign w:val="center"/>
          </w:tcPr>
          <w:p w14:paraId="0F5CB667" w14:textId="77777777" w:rsidR="00FA7F7E" w:rsidRPr="001801B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72CE48E9" w14:textId="77777777" w:rsidR="00FA7F7E" w:rsidRPr="001801B1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2543E6B6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3AF7D40D" w14:textId="77777777" w:rsidR="00FA7F7E" w:rsidRPr="001801B1" w:rsidRDefault="00FA7F7E" w:rsidP="00A8423E">
            <w:pPr>
              <w:ind w:firstLineChars="575" w:firstLine="1035"/>
              <w:rPr>
                <w:rFonts w:ascii="Microsoft Sans Serif" w:hAnsi="Microsoft Sans Serif" w:cs="Microsoft Sans Serif"/>
                <w:b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1801B1">
              <w:rPr>
                <w:rFonts w:ascii="Microsoft Sans Serif" w:hAnsi="Microsoft Sans Serif" w:cs="Microsoft Sans Serif"/>
                <w:b/>
                <w:bCs/>
                <w:iCs/>
                <w:color w:val="A6A6A6" w:themeColor="background1" w:themeShade="A6"/>
                <w:sz w:val="18"/>
                <w:szCs w:val="18"/>
              </w:rPr>
              <w:t>wholeOrganization</w:t>
            </w:r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508ECDB7" w14:textId="77777777" w:rsidR="00FA7F7E" w:rsidRPr="001801B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1249" w:type="dxa"/>
            <w:shd w:val="clear" w:color="auto" w:fill="C0C0C0"/>
            <w:vAlign w:val="center"/>
          </w:tcPr>
          <w:p w14:paraId="1176BAE7" w14:textId="77777777" w:rsidR="00FA7F7E" w:rsidRPr="001801B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12ECE618" w14:textId="77777777" w:rsidR="00FA7F7E" w:rsidRPr="001801B1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6C1B52AB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38F68C3D" w14:textId="77777777" w:rsidR="00FA7F7E" w:rsidRPr="001801B1" w:rsidRDefault="00FA7F7E" w:rsidP="00A8423E">
            <w:pPr>
              <w:ind w:firstLineChars="657" w:firstLine="1183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1801B1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656EDBDF" w14:textId="77777777" w:rsidR="00FA7F7E" w:rsidRPr="001801B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1801B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68F5E070" w14:textId="77777777" w:rsidR="00FA7F7E" w:rsidRPr="001801B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3BB00E24" w14:textId="77777777" w:rsidR="00FA7F7E" w:rsidRPr="001801B1" w:rsidRDefault="00FA7F7E" w:rsidP="00A8423E">
            <w:pPr>
              <w:rPr>
                <w:rFonts w:ascii="Microsoft Sans Serif" w:hAnsi="Microsoft Sans Serif" w:cs="Microsoft Sans Serif"/>
                <w:b/>
                <w:color w:val="A6A6A6" w:themeColor="background1" w:themeShade="A6"/>
                <w:sz w:val="18"/>
                <w:szCs w:val="18"/>
              </w:rPr>
            </w:pPr>
            <w:r w:rsidRPr="001801B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Palvelunantajan OID-tunnus (vuokralaistapauksessa vuokralainen) </w:t>
            </w:r>
            <w:r w:rsidRPr="001801B1">
              <w:rPr>
                <w:rFonts w:ascii="Microsoft Sans Serif" w:hAnsi="Microsoft Sans Serif" w:cs="Microsoft Sans Serif"/>
                <w:b/>
                <w:color w:val="A6A6A6" w:themeColor="background1" w:themeShade="A6"/>
                <w:sz w:val="18"/>
                <w:szCs w:val="18"/>
              </w:rPr>
              <w:t>(ei käytössä)</w:t>
            </w:r>
          </w:p>
        </w:tc>
      </w:tr>
      <w:tr w:rsidR="00FA7F7E" w14:paraId="5A0D9934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6F3F50EC" w14:textId="77777777" w:rsidR="00FA7F7E" w:rsidRDefault="00FA7F7E" w:rsidP="00A8423E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bookmarkStart w:id="98" w:name="RANGE!D67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custodian</w:t>
            </w:r>
            <w:bookmarkEnd w:id="98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6B104FAA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6BCD162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35D8D26E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Asiakirjan rekisterinpitäjä</w:t>
            </w:r>
          </w:p>
        </w:tc>
      </w:tr>
      <w:tr w:rsidR="00FA7F7E" w14:paraId="0482721A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56BB5886" w14:textId="77777777" w:rsidR="00FA7F7E" w:rsidRDefault="001B0B9D" w:rsidP="00A8423E">
            <w:pPr>
              <w:pStyle w:val="CDA-headertext"/>
              <w:ind w:firstLine="290"/>
              <w:rPr>
                <w:lang w:val="en-US" w:eastAsia="en-US"/>
              </w:rPr>
            </w:pPr>
            <w:hyperlink r:id="rId68" w:anchor="Participation-typeCode-att" w:tooltip="../../../infrastructure/rim/rim.htm#Participation-typeCode-att" w:history="1">
              <w:r w:rsidR="00FA7F7E">
                <w:rPr>
                  <w:lang w:val="en-US" w:eastAsia="en-US"/>
                </w:rPr>
                <w:t>typeCode</w:t>
              </w:r>
            </w:hyperlink>
          </w:p>
        </w:tc>
        <w:tc>
          <w:tcPr>
            <w:tcW w:w="1089" w:type="dxa"/>
            <w:noWrap/>
            <w:vAlign w:val="center"/>
          </w:tcPr>
          <w:p w14:paraId="6C3FF773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6D04F0C2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CST</w:t>
            </w:r>
          </w:p>
        </w:tc>
        <w:tc>
          <w:tcPr>
            <w:tcW w:w="3795" w:type="dxa"/>
            <w:vAlign w:val="center"/>
          </w:tcPr>
          <w:p w14:paraId="71953796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FA7F7E" w14:paraId="7D01EEA7" w14:textId="77777777" w:rsidTr="00803B34">
        <w:trPr>
          <w:trHeight w:val="451"/>
        </w:trPr>
        <w:tc>
          <w:tcPr>
            <w:tcW w:w="3257" w:type="dxa"/>
            <w:shd w:val="clear" w:color="auto" w:fill="C0C0C0"/>
            <w:noWrap/>
            <w:vAlign w:val="center"/>
          </w:tcPr>
          <w:p w14:paraId="1B60059F" w14:textId="77777777" w:rsidR="00FA7F7E" w:rsidRDefault="00FA7F7E" w:rsidP="00A8423E">
            <w:pPr>
              <w:ind w:firstLineChars="200" w:firstLine="360"/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</w:pPr>
            <w:bookmarkStart w:id="99" w:name="RANGE!D69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  <w:t>assignedCustodian</w:t>
            </w:r>
            <w:bookmarkEnd w:id="99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4DC464C0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0259F83D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5094F182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Reseptin osalta kiinteä arvo, Kela</w:t>
            </w:r>
          </w:p>
        </w:tc>
      </w:tr>
      <w:tr w:rsidR="00FA7F7E" w14:paraId="6BF73982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4E2D7920" w14:textId="77777777" w:rsidR="00FA7F7E" w:rsidRDefault="001B0B9D" w:rsidP="00A8423E">
            <w:pPr>
              <w:pStyle w:val="CDA-headertext"/>
              <w:ind w:firstLine="470"/>
              <w:rPr>
                <w:lang w:val="en-US" w:eastAsia="en-US"/>
              </w:rPr>
            </w:pPr>
            <w:hyperlink r:id="rId69" w:anchor="Role-classCode-att" w:tooltip="../../../infrastructure/rim/rim.htm#Role-classCode-att" w:history="1">
              <w:r w:rsidR="00FA7F7E">
                <w:rPr>
                  <w:lang w:val="en-US" w:eastAsia="en-US"/>
                </w:rPr>
                <w:t>classCode</w:t>
              </w:r>
            </w:hyperlink>
          </w:p>
        </w:tc>
        <w:tc>
          <w:tcPr>
            <w:tcW w:w="1089" w:type="dxa"/>
            <w:noWrap/>
            <w:vAlign w:val="center"/>
          </w:tcPr>
          <w:p w14:paraId="418C8F3A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485F6C4D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ASSIGNED</w:t>
            </w:r>
          </w:p>
        </w:tc>
        <w:tc>
          <w:tcPr>
            <w:tcW w:w="3795" w:type="dxa"/>
            <w:vAlign w:val="center"/>
          </w:tcPr>
          <w:p w14:paraId="0FCAA3B6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FA7F7E" w14:paraId="2308FBCB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06661981" w14:textId="77777777" w:rsidR="00FA7F7E" w:rsidRDefault="00FA7F7E" w:rsidP="00A8423E">
            <w:pPr>
              <w:ind w:firstLineChars="335" w:firstLine="603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en-US"/>
              </w:rPr>
              <w:t>representedOrganization</w:t>
            </w:r>
          </w:p>
        </w:tc>
        <w:tc>
          <w:tcPr>
            <w:tcW w:w="1089" w:type="dxa"/>
            <w:noWrap/>
            <w:vAlign w:val="center"/>
          </w:tcPr>
          <w:p w14:paraId="15ED2549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45BC1692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5BBAA997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 </w:t>
            </w:r>
          </w:p>
        </w:tc>
      </w:tr>
      <w:tr w:rsidR="00FA7F7E" w14:paraId="2851060D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2AB070D7" w14:textId="77777777" w:rsidR="00FA7F7E" w:rsidRDefault="00FA7F7E" w:rsidP="00A8423E">
            <w:pPr>
              <w:ind w:firstLineChars="464" w:firstLine="835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id</w:t>
            </w:r>
          </w:p>
        </w:tc>
        <w:tc>
          <w:tcPr>
            <w:tcW w:w="1089" w:type="dxa"/>
            <w:noWrap/>
            <w:vAlign w:val="center"/>
          </w:tcPr>
          <w:p w14:paraId="4DE5B6A1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009C261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016F0865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Organisaation OID-tunnus</w:t>
            </w:r>
          </w:p>
          <w:p w14:paraId="1BA1C6B6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Reseptidokumenteissa aina Kelan OID </w:t>
            </w:r>
            <w:r w:rsidRPr="00360B4D">
              <w:rPr>
                <w:rFonts w:ascii="Microsoft Sans Serif" w:hAnsi="Microsoft Sans Serif" w:cs="Microsoft Sans Serif"/>
                <w:sz w:val="18"/>
                <w:szCs w:val="18"/>
              </w:rPr>
              <w:t>1.2.246.10.2462460.19.1</w:t>
            </w:r>
          </w:p>
        </w:tc>
      </w:tr>
      <w:tr w:rsidR="00FA7F7E" w14:paraId="295430B4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4761E851" w14:textId="77777777" w:rsidR="00FA7F7E" w:rsidRDefault="00FA7F7E" w:rsidP="00A8423E">
            <w:pPr>
              <w:ind w:firstLineChars="464" w:firstLine="835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name</w:t>
            </w:r>
          </w:p>
        </w:tc>
        <w:tc>
          <w:tcPr>
            <w:tcW w:w="1089" w:type="dxa"/>
            <w:noWrap/>
            <w:vAlign w:val="center"/>
          </w:tcPr>
          <w:p w14:paraId="121A477A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vAlign w:val="center"/>
          </w:tcPr>
          <w:p w14:paraId="1534DF9A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2872C6FA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Organisaation nimi</w:t>
            </w:r>
          </w:p>
          <w:p w14:paraId="564828DB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Reseptidokumenteissa aina Kela</w:t>
            </w:r>
          </w:p>
        </w:tc>
      </w:tr>
      <w:tr w:rsidR="00FA7F7E" w14:paraId="4BE1E7CC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1DDD2662" w14:textId="77777777" w:rsidR="00FA7F7E" w:rsidRPr="009E4BD0" w:rsidRDefault="00FA7F7E" w:rsidP="00A8423E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bookmarkStart w:id="100" w:name="RANGE!D72"/>
            <w:r w:rsidRPr="009E4BD0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informationRecipient</w:t>
            </w:r>
            <w:bookmarkEnd w:id="100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481651E5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1B50A54C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7FE205AF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Kokonaisuus käytössä uusimispyyntö sanomassa</w:t>
            </w:r>
          </w:p>
          <w:p w14:paraId="1D0109CE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3E61220D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34864D49" w14:textId="77777777" w:rsidR="00FA7F7E" w:rsidRPr="009E4BD0" w:rsidRDefault="00FA7F7E" w:rsidP="00A8423E">
            <w:pPr>
              <w:ind w:firstLineChars="200" w:firstLine="400"/>
              <w:rPr>
                <w:rFonts w:ascii="Arial" w:hAnsi="Arial" w:cs="Arial"/>
                <w:color w:val="A6A6A6" w:themeColor="background1" w:themeShade="A6"/>
                <w:szCs w:val="20"/>
              </w:rPr>
            </w:pPr>
            <w:r w:rsidRPr="009E4BD0">
              <w:rPr>
                <w:rFonts w:ascii="Arial" w:hAnsi="Arial" w:cs="Arial"/>
                <w:color w:val="A6A6A6" w:themeColor="background1" w:themeShade="A6"/>
                <w:szCs w:val="20"/>
              </w:rPr>
              <w:t>typeCode</w:t>
            </w:r>
          </w:p>
        </w:tc>
        <w:tc>
          <w:tcPr>
            <w:tcW w:w="1089" w:type="dxa"/>
            <w:noWrap/>
            <w:vAlign w:val="center"/>
          </w:tcPr>
          <w:p w14:paraId="1F4FAAA2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4E51DCC5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Verdana" w:hAnsi="Verdana"/>
                <w:color w:val="A6A6A6" w:themeColor="background1" w:themeShade="A6"/>
                <w:sz w:val="17"/>
                <w:szCs w:val="17"/>
              </w:rPr>
              <w:t>PRCP</w:t>
            </w:r>
          </w:p>
        </w:tc>
        <w:tc>
          <w:tcPr>
            <w:tcW w:w="3795" w:type="dxa"/>
            <w:vAlign w:val="center"/>
          </w:tcPr>
          <w:p w14:paraId="358F5C31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PRCP = varsinainen vastaanottaja</w:t>
            </w:r>
          </w:p>
          <w:p w14:paraId="57D0897C" w14:textId="77777777" w:rsidR="00FA7F7E" w:rsidRPr="009E4BD0" w:rsidRDefault="00FA7F7E" w:rsidP="00A8423E">
            <w:pPr>
              <w:rPr>
                <w:rFonts w:ascii="Verdana" w:hAnsi="Verdana"/>
                <w:color w:val="A6A6A6" w:themeColor="background1" w:themeShade="A6"/>
                <w:sz w:val="17"/>
                <w:szCs w:val="17"/>
              </w:rPr>
            </w:pPr>
            <w:r w:rsidRPr="009E4BD0">
              <w:rPr>
                <w:rFonts w:ascii="Verdana" w:hAnsi="Verdana"/>
                <w:color w:val="A6A6A6" w:themeColor="background1" w:themeShade="A6"/>
                <w:sz w:val="17"/>
                <w:szCs w:val="17"/>
              </w:rPr>
              <w:t xml:space="preserve">TRC = tracker (ei käytössä) </w:t>
            </w:r>
          </w:p>
          <w:p w14:paraId="76373109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253A038C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2F642943" w14:textId="77777777" w:rsidR="00FA7F7E" w:rsidRPr="009E4BD0" w:rsidRDefault="00FA7F7E" w:rsidP="00A8423E">
            <w:pPr>
              <w:ind w:firstLineChars="200" w:firstLine="36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bookmarkStart w:id="101" w:name="RANGE!D74"/>
            <w:r w:rsidRPr="009E4BD0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  <w:lang w:val="en-US"/>
              </w:rPr>
              <w:t>intendedRecipient</w:t>
            </w:r>
            <w:bookmarkEnd w:id="101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308FAF54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13460801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00ADC3B7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6968B62C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3DA6D0F3" w14:textId="77777777" w:rsidR="00FA7F7E" w:rsidRPr="009E4BD0" w:rsidRDefault="00FA7F7E" w:rsidP="00A8423E">
            <w:pPr>
              <w:ind w:firstLineChars="300" w:firstLine="600"/>
              <w:rPr>
                <w:rFonts w:ascii="Arial" w:hAnsi="Arial" w:cs="Arial"/>
                <w:color w:val="A6A6A6" w:themeColor="background1" w:themeShade="A6"/>
                <w:szCs w:val="20"/>
                <w:lang w:val="en-US"/>
              </w:rPr>
            </w:pPr>
            <w:r w:rsidRPr="009E4BD0">
              <w:rPr>
                <w:rFonts w:ascii="Arial" w:hAnsi="Arial" w:cs="Arial"/>
                <w:color w:val="A6A6A6" w:themeColor="background1" w:themeShade="A6"/>
                <w:szCs w:val="20"/>
                <w:lang w:val="en-US"/>
              </w:rPr>
              <w:t>classCode</w:t>
            </w:r>
          </w:p>
        </w:tc>
        <w:tc>
          <w:tcPr>
            <w:tcW w:w="1089" w:type="dxa"/>
            <w:noWrap/>
            <w:vAlign w:val="center"/>
          </w:tcPr>
          <w:p w14:paraId="43AADD5F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0CFB54A4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Verdana" w:hAnsi="Verdana"/>
                <w:color w:val="A6A6A6" w:themeColor="background1" w:themeShade="A6"/>
                <w:sz w:val="17"/>
                <w:szCs w:val="17"/>
                <w:lang w:val="en-US"/>
              </w:rPr>
              <w:t>ASSIGNED</w:t>
            </w:r>
          </w:p>
        </w:tc>
        <w:tc>
          <w:tcPr>
            <w:tcW w:w="3795" w:type="dxa"/>
            <w:vAlign w:val="center"/>
          </w:tcPr>
          <w:p w14:paraId="20EAC3DD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20FB4EF0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71219B5C" w14:textId="77777777" w:rsidR="00FA7F7E" w:rsidRPr="009E4BD0" w:rsidRDefault="00FA7F7E" w:rsidP="00A8423E">
            <w:pPr>
              <w:ind w:firstLineChars="300" w:firstLine="600"/>
              <w:rPr>
                <w:rFonts w:ascii="Arial" w:hAnsi="Arial" w:cs="Arial"/>
                <w:color w:val="A6A6A6" w:themeColor="background1" w:themeShade="A6"/>
                <w:szCs w:val="20"/>
              </w:rPr>
            </w:pPr>
            <w:r w:rsidRPr="009E4BD0">
              <w:rPr>
                <w:rFonts w:ascii="Arial" w:hAnsi="Arial" w:cs="Arial"/>
                <w:color w:val="A6A6A6" w:themeColor="background1" w:themeShade="A6"/>
                <w:szCs w:val="20"/>
              </w:rPr>
              <w:t>id</w:t>
            </w:r>
          </w:p>
        </w:tc>
        <w:tc>
          <w:tcPr>
            <w:tcW w:w="1089" w:type="dxa"/>
            <w:noWrap/>
            <w:vAlign w:val="center"/>
          </w:tcPr>
          <w:p w14:paraId="31520F69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vAlign w:val="center"/>
          </w:tcPr>
          <w:p w14:paraId="3425F3B4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2F0321F3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Tämä kenttä on siirretty alla olevaan organisaation CMETiin.</w:t>
            </w:r>
          </w:p>
          <w:p w14:paraId="263A2DC9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6E181C53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64101BA3" w14:textId="77777777" w:rsidR="00FA7F7E" w:rsidRPr="009E4BD0" w:rsidRDefault="00FA7F7E" w:rsidP="00A8423E">
            <w:pPr>
              <w:ind w:firstLineChars="300" w:firstLine="600"/>
              <w:rPr>
                <w:rFonts w:ascii="Arial" w:hAnsi="Arial" w:cs="Arial"/>
                <w:color w:val="A6A6A6" w:themeColor="background1" w:themeShade="A6"/>
                <w:szCs w:val="20"/>
                <w:lang w:val="en-US"/>
              </w:rPr>
            </w:pPr>
            <w:r w:rsidRPr="009E4BD0">
              <w:rPr>
                <w:rFonts w:ascii="Arial" w:hAnsi="Arial" w:cs="Arial"/>
                <w:color w:val="A6A6A6" w:themeColor="background1" w:themeShade="A6"/>
                <w:szCs w:val="20"/>
                <w:lang w:val="en-US"/>
              </w:rPr>
              <w:t>addr</w:t>
            </w:r>
          </w:p>
        </w:tc>
        <w:tc>
          <w:tcPr>
            <w:tcW w:w="1089" w:type="dxa"/>
            <w:noWrap/>
            <w:vAlign w:val="center"/>
          </w:tcPr>
          <w:p w14:paraId="59011CDF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0..*</w:t>
            </w:r>
          </w:p>
        </w:tc>
        <w:tc>
          <w:tcPr>
            <w:tcW w:w="1249" w:type="dxa"/>
            <w:vAlign w:val="center"/>
          </w:tcPr>
          <w:p w14:paraId="1ABD7CFE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3795" w:type="dxa"/>
            <w:vAlign w:val="center"/>
          </w:tcPr>
          <w:p w14:paraId="7270D7EA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62264A67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2E0380C8" w14:textId="77777777" w:rsidR="00FA7F7E" w:rsidRPr="009E4BD0" w:rsidRDefault="00FA7F7E" w:rsidP="00A8423E">
            <w:pPr>
              <w:ind w:firstLineChars="300" w:firstLine="600"/>
              <w:rPr>
                <w:rFonts w:ascii="Arial" w:hAnsi="Arial" w:cs="Arial"/>
                <w:color w:val="A6A6A6" w:themeColor="background1" w:themeShade="A6"/>
                <w:szCs w:val="20"/>
                <w:lang w:val="en-US"/>
              </w:rPr>
            </w:pPr>
            <w:r w:rsidRPr="009E4BD0">
              <w:rPr>
                <w:rFonts w:ascii="Arial" w:hAnsi="Arial" w:cs="Arial"/>
                <w:color w:val="A6A6A6" w:themeColor="background1" w:themeShade="A6"/>
                <w:szCs w:val="20"/>
                <w:lang w:val="en-US"/>
              </w:rPr>
              <w:t>telecom</w:t>
            </w:r>
          </w:p>
        </w:tc>
        <w:tc>
          <w:tcPr>
            <w:tcW w:w="1089" w:type="dxa"/>
            <w:noWrap/>
            <w:vAlign w:val="center"/>
          </w:tcPr>
          <w:p w14:paraId="57705065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0..*</w:t>
            </w:r>
          </w:p>
        </w:tc>
        <w:tc>
          <w:tcPr>
            <w:tcW w:w="1249" w:type="dxa"/>
            <w:vAlign w:val="center"/>
          </w:tcPr>
          <w:p w14:paraId="0AC9276F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3795" w:type="dxa"/>
            <w:vAlign w:val="center"/>
          </w:tcPr>
          <w:p w14:paraId="61FA80A6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D3547C8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7201330C" w14:textId="77777777" w:rsidR="00FA7F7E" w:rsidRPr="009E4BD0" w:rsidRDefault="00FA7F7E" w:rsidP="00A8423E">
            <w:pPr>
              <w:ind w:firstLineChars="300" w:firstLine="540"/>
              <w:rPr>
                <w:rFonts w:ascii="Microsoft Sans Serif" w:hAnsi="Microsoft Sans Serif" w:cs="Microsoft Sans Serif"/>
                <w:b/>
                <w:bCs/>
                <w:i/>
                <w:iCs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b/>
                <w:bCs/>
                <w:i/>
                <w:iCs/>
                <w:color w:val="A6A6A6" w:themeColor="background1" w:themeShade="A6"/>
                <w:sz w:val="18"/>
                <w:szCs w:val="18"/>
                <w:lang w:val="en-US"/>
              </w:rPr>
              <w:t>informationRecipient</w:t>
            </w:r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33104733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1288427A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106AF8B9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Voidaan käyttää jos uusimispyynnössä on nimetty pyynnön käsittelijä (Person CMET)</w:t>
            </w:r>
          </w:p>
          <w:p w14:paraId="72D47FBC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EC68756" w14:textId="77777777" w:rsidTr="00803B34">
        <w:trPr>
          <w:trHeight w:val="255"/>
        </w:trPr>
        <w:tc>
          <w:tcPr>
            <w:tcW w:w="3257" w:type="dxa"/>
            <w:tcBorders>
              <w:bottom w:val="single" w:sz="12" w:space="0" w:color="auto"/>
            </w:tcBorders>
            <w:shd w:val="clear" w:color="auto" w:fill="C0C0C0"/>
            <w:noWrap/>
            <w:vAlign w:val="center"/>
          </w:tcPr>
          <w:p w14:paraId="600FA07E" w14:textId="77777777" w:rsidR="00FA7F7E" w:rsidRPr="009E4BD0" w:rsidRDefault="00FA7F7E" w:rsidP="00A8423E">
            <w:pPr>
              <w:ind w:firstLineChars="300" w:firstLine="540"/>
              <w:rPr>
                <w:rFonts w:ascii="Microsoft Sans Serif" w:hAnsi="Microsoft Sans Serif" w:cs="Microsoft Sans Serif"/>
                <w:b/>
                <w:bCs/>
                <w:i/>
                <w:iCs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b/>
                <w:bCs/>
                <w:i/>
                <w:iCs/>
                <w:color w:val="A6A6A6" w:themeColor="background1" w:themeShade="A6"/>
                <w:sz w:val="18"/>
                <w:szCs w:val="18"/>
              </w:rPr>
              <w:t>receivedOrganization</w:t>
            </w:r>
          </w:p>
        </w:tc>
        <w:tc>
          <w:tcPr>
            <w:tcW w:w="1089" w:type="dxa"/>
            <w:tcBorders>
              <w:bottom w:val="single" w:sz="12" w:space="0" w:color="auto"/>
            </w:tcBorders>
            <w:shd w:val="clear" w:color="auto" w:fill="C0C0C0"/>
            <w:noWrap/>
            <w:vAlign w:val="center"/>
          </w:tcPr>
          <w:p w14:paraId="528CDDA2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tcBorders>
              <w:bottom w:val="single" w:sz="12" w:space="0" w:color="auto"/>
            </w:tcBorders>
            <w:shd w:val="clear" w:color="auto" w:fill="C0C0C0"/>
            <w:vAlign w:val="center"/>
          </w:tcPr>
          <w:p w14:paraId="011F8438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tcBorders>
              <w:bottom w:val="single" w:sz="12" w:space="0" w:color="auto"/>
            </w:tcBorders>
            <w:shd w:val="clear" w:color="auto" w:fill="C0C0C0"/>
            <w:vAlign w:val="center"/>
          </w:tcPr>
          <w:p w14:paraId="31200F31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Voidaan käyttää antamaan täsmällisempiä tietoja uusimispyynnön vastaanottavasta organisaatiosta (Organisaation CMET) </w:t>
            </w: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lastRenderedPageBreak/>
              <w:t>Huom. Tästä CMETistä käytetään vain id-kenttää.</w:t>
            </w:r>
          </w:p>
          <w:p w14:paraId="35F3A325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2E9E71B0" w14:textId="77777777" w:rsidTr="00803B34">
        <w:trPr>
          <w:trHeight w:val="255"/>
        </w:trPr>
        <w:tc>
          <w:tcPr>
            <w:tcW w:w="3257" w:type="dxa"/>
            <w:shd w:val="clear" w:color="auto" w:fill="FFFFFF"/>
            <w:noWrap/>
            <w:vAlign w:val="center"/>
          </w:tcPr>
          <w:p w14:paraId="0142DBF1" w14:textId="77777777" w:rsidR="00FA7F7E" w:rsidRPr="009E4BD0" w:rsidRDefault="00FA7F7E" w:rsidP="00A8423E">
            <w:pPr>
              <w:ind w:left="1304" w:firstLineChars="100" w:firstLine="20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Arial" w:hAnsi="Arial" w:cs="Arial"/>
                <w:color w:val="A6A6A6" w:themeColor="background1" w:themeShade="A6"/>
                <w:szCs w:val="20"/>
              </w:rPr>
              <w:lastRenderedPageBreak/>
              <w:t>id</w:t>
            </w:r>
          </w:p>
        </w:tc>
        <w:tc>
          <w:tcPr>
            <w:tcW w:w="1089" w:type="dxa"/>
            <w:shd w:val="clear" w:color="auto" w:fill="FFFFFF"/>
            <w:noWrap/>
            <w:vAlign w:val="center"/>
          </w:tcPr>
          <w:p w14:paraId="7CFC5D07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1..*</w:t>
            </w:r>
          </w:p>
        </w:tc>
        <w:tc>
          <w:tcPr>
            <w:tcW w:w="1249" w:type="dxa"/>
            <w:shd w:val="clear" w:color="auto" w:fill="FFFFFF"/>
            <w:vAlign w:val="center"/>
          </w:tcPr>
          <w:p w14:paraId="7889C363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FFFFFF"/>
            <w:vAlign w:val="center"/>
          </w:tcPr>
          <w:p w14:paraId="58199D48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Uusimispyynnön vastaanottajan OID-tunnus (organisaatiotaso)</w:t>
            </w:r>
          </w:p>
          <w:p w14:paraId="69B3B7C8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4B15338A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0F7C3459" w14:textId="77777777" w:rsidR="00FA7F7E" w:rsidRPr="009E4BD0" w:rsidRDefault="00FA7F7E" w:rsidP="00A8423E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bookmarkStart w:id="102" w:name="RANGE!D81"/>
            <w:r w:rsidRPr="009E4BD0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legalAuthenticator</w:t>
            </w:r>
            <w:bookmarkEnd w:id="102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2AF0F1C8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78784903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3996039B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123614B5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076713FF" w14:textId="77777777" w:rsidR="00FA7F7E" w:rsidRPr="009E4BD0" w:rsidRDefault="00FA7F7E" w:rsidP="00A8423E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bookmarkStart w:id="103" w:name="RANGE!D86"/>
            <w:r w:rsidRPr="009E4BD0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authenticator</w:t>
            </w:r>
            <w:bookmarkEnd w:id="103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1876CF77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2101DA0E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5F170C0C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2F4E001D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3FC53042" w14:textId="77777777" w:rsidR="00FA7F7E" w:rsidRPr="009E4BD0" w:rsidRDefault="00FA7F7E" w:rsidP="00A8423E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bookmarkStart w:id="104" w:name="RANGE!D91"/>
            <w:r w:rsidRPr="009E4BD0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participant</w:t>
            </w:r>
            <w:bookmarkEnd w:id="104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0AD918EA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459D80AE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465E6B7A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2EB37B46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5E671560" w14:textId="77777777" w:rsidR="00FA7F7E" w:rsidRPr="009E4BD0" w:rsidRDefault="00FA7F7E" w:rsidP="00A8423E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bookmarkStart w:id="105" w:name="RANGE!D103"/>
            <w:r w:rsidRPr="009E4BD0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inFulfillmentOf</w:t>
            </w:r>
            <w:bookmarkEnd w:id="105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33ABF099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6639E68F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564EF901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2944D192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368CF317" w14:textId="77777777" w:rsidR="00FA7F7E" w:rsidRPr="009E4BD0" w:rsidRDefault="00FA7F7E" w:rsidP="00A8423E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bookmarkStart w:id="106" w:name="RANGE!D111"/>
            <w:r w:rsidRPr="009E4BD0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documentationOf</w:t>
            </w:r>
            <w:bookmarkEnd w:id="106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585677D8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0840860B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2E630F0A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72103A6F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502886D6" w14:textId="77777777" w:rsidR="00FA7F7E" w:rsidRDefault="00FA7F7E" w:rsidP="00A8423E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bookmarkStart w:id="107" w:name="RANGE!D124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relatedDocument</w:t>
            </w:r>
            <w:bookmarkEnd w:id="107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3DC98D71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78440FC0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661D2193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Käytetään dokumenttien versionhallintaan</w:t>
            </w:r>
          </w:p>
          <w:p w14:paraId="069DE2BE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Rakenteen käyttö ja kentissä saamat arvot on kuvattu tarkemmin dokumentissa "Lääkemääräyksen CDA R2 header"</w:t>
            </w:r>
          </w:p>
        </w:tc>
      </w:tr>
      <w:tr w:rsidR="00FA7F7E" w14:paraId="3E75DFA9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739EA2FE" w14:textId="77777777" w:rsidR="00FA7F7E" w:rsidRDefault="00FA7F7E" w:rsidP="00A8423E">
            <w:pPr>
              <w:ind w:firstLineChars="190" w:firstLine="342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typeCode</w:t>
            </w:r>
          </w:p>
        </w:tc>
        <w:tc>
          <w:tcPr>
            <w:tcW w:w="1089" w:type="dxa"/>
            <w:noWrap/>
            <w:vAlign w:val="center"/>
          </w:tcPr>
          <w:p w14:paraId="27DFCF0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50170B66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1F1D348E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APND (alkuperäiseen dokumenttiin lisäys)</w:t>
            </w:r>
          </w:p>
        </w:tc>
      </w:tr>
      <w:tr w:rsidR="00FA7F7E" w14:paraId="305D4E12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4B123973" w14:textId="77777777" w:rsidR="00FA7F7E" w:rsidRDefault="00FA7F7E" w:rsidP="00A8423E">
            <w:pPr>
              <w:ind w:firstLineChars="190" w:firstLine="342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parentDocument</w:t>
            </w:r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1532CF91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59519889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2A5595B7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FA7F7E" w14:paraId="482DCB33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0688D20C" w14:textId="77777777" w:rsidR="00FA7F7E" w:rsidRDefault="00FA7F7E" w:rsidP="00A8423E">
            <w:pPr>
              <w:ind w:firstLineChars="319" w:firstLine="574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id</w:t>
            </w:r>
          </w:p>
        </w:tc>
        <w:tc>
          <w:tcPr>
            <w:tcW w:w="1089" w:type="dxa"/>
            <w:noWrap/>
            <w:vAlign w:val="center"/>
          </w:tcPr>
          <w:p w14:paraId="49EED11A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1..*</w:t>
            </w:r>
          </w:p>
        </w:tc>
        <w:tc>
          <w:tcPr>
            <w:tcW w:w="1249" w:type="dxa"/>
            <w:vAlign w:val="center"/>
          </w:tcPr>
          <w:p w14:paraId="69D8BBD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3AAC234B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Dokumentin OID-tunniste</w:t>
            </w:r>
          </w:p>
          <w:p w14:paraId="78D2C072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Tässä voidaan antaa vain yksi tunniste.</w:t>
            </w:r>
          </w:p>
        </w:tc>
      </w:tr>
      <w:tr w:rsidR="00FA7F7E" w:rsidRPr="009E4134" w14:paraId="72F55918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1FD9520D" w14:textId="77777777" w:rsidR="00FA7F7E" w:rsidRDefault="00FA7F7E" w:rsidP="00A8423E">
            <w:pPr>
              <w:ind w:firstLineChars="319" w:firstLine="574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code</w:t>
            </w:r>
          </w:p>
        </w:tc>
        <w:tc>
          <w:tcPr>
            <w:tcW w:w="1089" w:type="dxa"/>
            <w:noWrap/>
            <w:vAlign w:val="center"/>
          </w:tcPr>
          <w:p w14:paraId="6F2D6D20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3CC04B81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381D567A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Viitatun dokumentin tyyppi, esimerkiksi:</w:t>
            </w:r>
          </w:p>
          <w:p w14:paraId="588B4C27" w14:textId="77777777" w:rsidR="00FA7F7E" w:rsidRPr="009E4134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9E4134">
              <w:rPr>
                <w:rFonts w:ascii="Microsoft Sans Serif" w:hAnsi="Microsoft Sans Serif" w:cs="Microsoft Sans Serif"/>
                <w:sz w:val="18"/>
                <w:szCs w:val="18"/>
              </w:rPr>
              <w:t>&lt;code code="1" codeSystem=”1.2.246.537.5.40105.2006” codeSystemName=”Reseptisanoman tyyppi” displayName=”Lääkemääräys”/&gt;</w:t>
            </w:r>
          </w:p>
        </w:tc>
      </w:tr>
      <w:tr w:rsidR="00FA7F7E" w14:paraId="58D1F36A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4967E142" w14:textId="77777777" w:rsidR="00FA7F7E" w:rsidRDefault="00FA7F7E" w:rsidP="00A8423E">
            <w:pPr>
              <w:ind w:firstLineChars="319" w:firstLine="574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setId</w:t>
            </w:r>
          </w:p>
        </w:tc>
        <w:tc>
          <w:tcPr>
            <w:tcW w:w="1089" w:type="dxa"/>
            <w:noWrap/>
            <w:vAlign w:val="center"/>
          </w:tcPr>
          <w:p w14:paraId="31397E6A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05B36F65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4FC522B9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Viitatun dokumentin setId eli juuriasiakirjan/asiakirjajoukon tunniste </w:t>
            </w:r>
          </w:p>
        </w:tc>
      </w:tr>
      <w:tr w:rsidR="00FA7F7E" w14:paraId="75E57029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09740C0B" w14:textId="77777777" w:rsidR="00FA7F7E" w:rsidRPr="0085048D" w:rsidRDefault="00FA7F7E" w:rsidP="00A8423E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bookmarkStart w:id="108" w:name="RANGE!D134"/>
            <w:r w:rsidRPr="0085048D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authorization</w:t>
            </w:r>
            <w:bookmarkEnd w:id="108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43FEB001" w14:textId="77777777" w:rsidR="00FA7F7E" w:rsidRPr="0085048D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5048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1CB2DE12" w14:textId="77777777" w:rsidR="00FA7F7E" w:rsidRPr="0085048D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14FE2BDD" w14:textId="77777777" w:rsidR="00FA7F7E" w:rsidRPr="0085048D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5048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ACB8093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7E0CBB8B" w14:textId="77777777" w:rsidR="00FA7F7E" w:rsidRDefault="00FA7F7E" w:rsidP="00A8423E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bookmarkStart w:id="109" w:name="RANGE!D142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componentOf</w:t>
            </w:r>
            <w:bookmarkEnd w:id="109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4983BE01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5E1D059A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1A6CCB9A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FA7F7E" w14:paraId="1CBE545D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4C1078FE" w14:textId="77777777" w:rsidR="00FA7F7E" w:rsidRDefault="00FA7F7E" w:rsidP="00A8423E">
            <w:pPr>
              <w:ind w:firstLineChars="190" w:firstLine="342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encompassingEncounter</w:t>
            </w:r>
          </w:p>
        </w:tc>
        <w:tc>
          <w:tcPr>
            <w:tcW w:w="1089" w:type="dxa"/>
            <w:noWrap/>
            <w:vAlign w:val="center"/>
          </w:tcPr>
          <w:p w14:paraId="2EFE9033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76EECBE4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4210E217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Hoitopaikka ja -aikatiedot, eli missä ja milloin resepti on luotu.</w:t>
            </w:r>
          </w:p>
        </w:tc>
      </w:tr>
      <w:tr w:rsidR="00FA7F7E" w14:paraId="25971590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4CB73C9D" w14:textId="77777777" w:rsidR="00FA7F7E" w:rsidRDefault="00FA7F7E" w:rsidP="00A8423E">
            <w:pPr>
              <w:ind w:firstLineChars="319" w:firstLine="574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effectiveTime</w:t>
            </w:r>
          </w:p>
        </w:tc>
        <w:tc>
          <w:tcPr>
            <w:tcW w:w="1089" w:type="dxa"/>
            <w:noWrap/>
            <w:vAlign w:val="center"/>
          </w:tcPr>
          <w:p w14:paraId="2C9D4228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27FFBA52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189BA1B3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Lääkemääräyksen määräämisajankohta</w:t>
            </w:r>
          </w:p>
        </w:tc>
      </w:tr>
      <w:tr w:rsidR="00FA7F7E" w14:paraId="06F91512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3022FE5E" w14:textId="77777777" w:rsidR="00FA7F7E" w:rsidRPr="00D35D31" w:rsidRDefault="00FA7F7E" w:rsidP="00A8423E">
            <w:pPr>
              <w:ind w:firstLineChars="319" w:firstLine="574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location</w:t>
            </w:r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498539CF" w14:textId="77777777" w:rsidR="00FA7F7E" w:rsidRPr="00D35D3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170795FD" w14:textId="77777777" w:rsidR="00FA7F7E" w:rsidRPr="00D35D3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1911D1F2" w14:textId="77777777" w:rsidR="00FA7F7E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Luontipaikka</w:t>
            </w:r>
            <w:r w:rsidRPr="00D35D31">
              <w:rPr>
                <w:rFonts w:ascii="Microsoft Sans Serif" w:hAnsi="Microsoft Sans Serif" w:cs="Microsoft Sans Serif"/>
                <w:b/>
                <w:color w:val="A6A6A6" w:themeColor="background1" w:themeShade="A6"/>
                <w:sz w:val="18"/>
                <w:szCs w:val="18"/>
              </w:rPr>
              <w:t>.</w:t>
            </w: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</w:t>
            </w:r>
            <w:r w:rsidRPr="00D35D31">
              <w:rPr>
                <w:rFonts w:ascii="Microsoft Sans Serif" w:hAnsi="Microsoft Sans Serif" w:cs="Microsoft Sans Serif"/>
                <w:b/>
                <w:color w:val="A6A6A6" w:themeColor="background1" w:themeShade="A6"/>
                <w:sz w:val="18"/>
                <w:szCs w:val="18"/>
              </w:rPr>
              <w:t xml:space="preserve">Pakollinen </w:t>
            </w: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(toistuvuus 0..1 + pakollisuus tarkoittaa V3 käytännön mukaisesti sitä että tietoa ei tarvitse lähettää jos sitä ei ole olemassa ts. nullFlavoria ei tarvitse käyttää, tämä on kuvattu V3 guide conformance osiossa)</w:t>
            </w:r>
          </w:p>
          <w:p w14:paraId="5BAFEBE2" w14:textId="77777777" w:rsidR="00FA7F7E" w:rsidRPr="00D35D31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75A0A59B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1CAA1075" w14:textId="77777777" w:rsidR="00FA7F7E" w:rsidRPr="00D35D31" w:rsidRDefault="00FA7F7E" w:rsidP="00A8423E">
            <w:pPr>
              <w:ind w:firstLineChars="342"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D35D3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healthCareFacility</w:t>
            </w:r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434625D4" w14:textId="77777777" w:rsidR="00FA7F7E" w:rsidRPr="00D35D3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7526213C" w14:textId="77777777" w:rsidR="00FA7F7E" w:rsidRPr="00D35D31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52D5F83A" w14:textId="77777777" w:rsidR="00FA7F7E" w:rsidRPr="00D35D31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</w:tr>
      <w:tr w:rsidR="00FA7F7E" w:rsidRPr="007E5B9E" w14:paraId="530DEBC0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2EFE11A9" w14:textId="77777777" w:rsidR="00FA7F7E" w:rsidRPr="00D35D31" w:rsidRDefault="00FA7F7E" w:rsidP="00A8423E">
            <w:pPr>
              <w:ind w:firstLineChars="421" w:firstLine="758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D35D3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id</w:t>
            </w:r>
          </w:p>
        </w:tc>
        <w:tc>
          <w:tcPr>
            <w:tcW w:w="1089" w:type="dxa"/>
            <w:noWrap/>
            <w:vAlign w:val="center"/>
          </w:tcPr>
          <w:p w14:paraId="63F85F07" w14:textId="77777777" w:rsidR="00FA7F7E" w:rsidRPr="00D35D3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4A627931" w14:textId="77777777" w:rsidR="00FA7F7E" w:rsidRPr="00D35D3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3795" w:type="dxa"/>
            <w:vAlign w:val="center"/>
          </w:tcPr>
          <w:p w14:paraId="3ED02AFC" w14:textId="77777777" w:rsidR="00FA7F7E" w:rsidRPr="00D35D31" w:rsidRDefault="00FA7F7E" w:rsidP="00A8423E">
            <w:pPr>
              <w:rPr>
                <w:rFonts w:ascii="Microsoft Sans Serif" w:hAnsi="Microsoft Sans Serif" w:cs="Microsoft Sans Serif"/>
                <w:b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Luontipaikan OID-tunniste, palveluyksikkö. Vuokralaistapauksessa isäntäorganisaation palveluyksikön tunniste. (ei käytössä)</w:t>
            </w:r>
          </w:p>
        </w:tc>
      </w:tr>
      <w:tr w:rsidR="00FA7F7E" w14:paraId="13767718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5819F54C" w14:textId="77777777" w:rsidR="00FA7F7E" w:rsidRPr="00D35D31" w:rsidRDefault="00FA7F7E" w:rsidP="00A8423E">
            <w:pPr>
              <w:ind w:firstLineChars="421" w:firstLine="758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location</w:t>
            </w:r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76E44890" w14:textId="77777777" w:rsidR="00FA7F7E" w:rsidRPr="00D35D3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2EC0A1FE" w14:textId="77777777" w:rsidR="00FA7F7E" w:rsidRPr="00D35D3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2F13537C" w14:textId="77777777" w:rsidR="00FA7F7E" w:rsidRPr="00D35D31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Luontipaikka</w:t>
            </w:r>
          </w:p>
        </w:tc>
      </w:tr>
      <w:tr w:rsidR="00FA7F7E" w14:paraId="3F54019C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42C38C4A" w14:textId="77777777" w:rsidR="00FA7F7E" w:rsidRPr="00D35D31" w:rsidRDefault="00FA7F7E" w:rsidP="00A8423E">
            <w:pPr>
              <w:ind w:firstLineChars="705" w:firstLine="1269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name</w:t>
            </w:r>
          </w:p>
        </w:tc>
        <w:tc>
          <w:tcPr>
            <w:tcW w:w="1089" w:type="dxa"/>
            <w:noWrap/>
            <w:vAlign w:val="center"/>
          </w:tcPr>
          <w:p w14:paraId="62E9D20A" w14:textId="77777777" w:rsidR="00FA7F7E" w:rsidRPr="00D35D3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3F2BBDB2" w14:textId="77777777" w:rsidR="00FA7F7E" w:rsidRPr="00D35D3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0C193D5E" w14:textId="77777777" w:rsidR="00FA7F7E" w:rsidRPr="00D35D31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Luontipaikan nimi  (ei käytössä)</w:t>
            </w:r>
          </w:p>
        </w:tc>
      </w:tr>
      <w:tr w:rsidR="00FA7F7E" w14:paraId="3CE5586B" w14:textId="77777777" w:rsidTr="00803B34">
        <w:trPr>
          <w:trHeight w:val="255"/>
        </w:trPr>
        <w:tc>
          <w:tcPr>
            <w:tcW w:w="3257" w:type="dxa"/>
            <w:tcBorders>
              <w:bottom w:val="single" w:sz="12" w:space="0" w:color="auto"/>
            </w:tcBorders>
            <w:noWrap/>
            <w:vAlign w:val="center"/>
          </w:tcPr>
          <w:p w14:paraId="14CE9BEF" w14:textId="77777777" w:rsidR="00FA7F7E" w:rsidRPr="00D35D31" w:rsidRDefault="00FA7F7E" w:rsidP="00A8423E">
            <w:pPr>
              <w:ind w:firstLineChars="705" w:firstLine="1269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addr</w:t>
            </w:r>
          </w:p>
        </w:tc>
        <w:tc>
          <w:tcPr>
            <w:tcW w:w="1089" w:type="dxa"/>
            <w:tcBorders>
              <w:bottom w:val="single" w:sz="12" w:space="0" w:color="auto"/>
            </w:tcBorders>
            <w:noWrap/>
            <w:vAlign w:val="center"/>
          </w:tcPr>
          <w:p w14:paraId="5540E6A1" w14:textId="77777777" w:rsidR="00FA7F7E" w:rsidRPr="00D35D3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249" w:type="dxa"/>
            <w:tcBorders>
              <w:bottom w:val="single" w:sz="12" w:space="0" w:color="auto"/>
            </w:tcBorders>
            <w:vAlign w:val="center"/>
          </w:tcPr>
          <w:p w14:paraId="35DCA148" w14:textId="77777777" w:rsidR="00FA7F7E" w:rsidRPr="00D35D3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tcBorders>
              <w:bottom w:val="single" w:sz="12" w:space="0" w:color="auto"/>
            </w:tcBorders>
            <w:vAlign w:val="center"/>
          </w:tcPr>
          <w:p w14:paraId="6C24051F" w14:textId="77777777" w:rsidR="00FA7F7E" w:rsidRPr="00D35D31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Luontipaikan osoite  (ei käytössä)</w:t>
            </w:r>
          </w:p>
        </w:tc>
      </w:tr>
      <w:tr w:rsidR="00FA7F7E" w:rsidRPr="00A87FC0" w14:paraId="21BEE66E" w14:textId="77777777" w:rsidTr="00803B34">
        <w:trPr>
          <w:trHeight w:val="255"/>
        </w:trPr>
        <w:tc>
          <w:tcPr>
            <w:tcW w:w="3257" w:type="dxa"/>
            <w:shd w:val="clear" w:color="auto" w:fill="BFBFBF"/>
            <w:noWrap/>
            <w:vAlign w:val="center"/>
          </w:tcPr>
          <w:p w14:paraId="457DD8E9" w14:textId="77777777" w:rsidR="00FA7F7E" w:rsidRPr="0085048D" w:rsidRDefault="00FA7F7E" w:rsidP="00A8423E">
            <w:pPr>
              <w:ind w:firstLineChars="421" w:firstLine="758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85048D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serviceProviderOrga</w:t>
            </w:r>
            <w:r w:rsidRPr="0085048D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nization</w:t>
            </w:r>
          </w:p>
        </w:tc>
        <w:tc>
          <w:tcPr>
            <w:tcW w:w="1089" w:type="dxa"/>
            <w:shd w:val="clear" w:color="auto" w:fill="BFBFBF"/>
            <w:noWrap/>
            <w:vAlign w:val="center"/>
          </w:tcPr>
          <w:p w14:paraId="07F74CE6" w14:textId="77777777" w:rsidR="00FA7F7E" w:rsidRPr="0085048D" w:rsidRDefault="00FA7F7E" w:rsidP="00A8423E">
            <w:pPr>
              <w:jc w:val="center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85048D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shd w:val="clear" w:color="auto" w:fill="BFBFBF"/>
            <w:vAlign w:val="center"/>
          </w:tcPr>
          <w:p w14:paraId="354DB666" w14:textId="77777777" w:rsidR="00FA7F7E" w:rsidRPr="0085048D" w:rsidRDefault="00FA7F7E" w:rsidP="00A8423E">
            <w:pPr>
              <w:ind w:firstLineChars="576" w:firstLine="1037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3795" w:type="dxa"/>
            <w:shd w:val="clear" w:color="auto" w:fill="BFBFBF"/>
            <w:vAlign w:val="center"/>
          </w:tcPr>
          <w:p w14:paraId="015B2C4B" w14:textId="77777777" w:rsidR="00FA7F7E" w:rsidRPr="0085048D" w:rsidRDefault="00FA7F7E" w:rsidP="00A8423E">
            <w:pPr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85048D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ei käytössä</w:t>
            </w:r>
          </w:p>
        </w:tc>
      </w:tr>
      <w:tr w:rsidR="00FA7F7E" w14:paraId="2865AB53" w14:textId="77777777" w:rsidTr="00803B34">
        <w:trPr>
          <w:trHeight w:val="255"/>
        </w:trPr>
        <w:tc>
          <w:tcPr>
            <w:tcW w:w="3257" w:type="dxa"/>
            <w:shd w:val="clear" w:color="auto" w:fill="BFBFBF"/>
            <w:noWrap/>
            <w:vAlign w:val="center"/>
          </w:tcPr>
          <w:p w14:paraId="339AD1BF" w14:textId="77777777" w:rsidR="00FA7F7E" w:rsidRPr="0085048D" w:rsidRDefault="00FA7F7E" w:rsidP="00A8423E">
            <w:pPr>
              <w:ind w:firstLineChars="497" w:firstLine="895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85048D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089" w:type="dxa"/>
            <w:shd w:val="clear" w:color="auto" w:fill="BFBFBF"/>
            <w:noWrap/>
            <w:vAlign w:val="center"/>
          </w:tcPr>
          <w:p w14:paraId="556D4BD0" w14:textId="77777777" w:rsidR="00FA7F7E" w:rsidRPr="0085048D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5048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auto" w:fill="BFBFBF"/>
            <w:vAlign w:val="center"/>
          </w:tcPr>
          <w:p w14:paraId="5D024E54" w14:textId="77777777" w:rsidR="00FA7F7E" w:rsidRPr="0085048D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BFBFBF"/>
            <w:vAlign w:val="center"/>
          </w:tcPr>
          <w:p w14:paraId="3C83D3EB" w14:textId="77777777" w:rsidR="00FA7F7E" w:rsidRPr="0085048D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5048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4D8ACAF4" w14:textId="77777777" w:rsidTr="00803B34">
        <w:trPr>
          <w:trHeight w:val="255"/>
        </w:trPr>
        <w:tc>
          <w:tcPr>
            <w:tcW w:w="3257" w:type="dxa"/>
            <w:shd w:val="clear" w:color="auto" w:fill="BFBFBF"/>
            <w:noWrap/>
            <w:vAlign w:val="center"/>
          </w:tcPr>
          <w:p w14:paraId="5F6A5788" w14:textId="77777777" w:rsidR="00FA7F7E" w:rsidRPr="00F07C9E" w:rsidRDefault="00FA7F7E" w:rsidP="00A8423E">
            <w:pPr>
              <w:ind w:firstLineChars="27" w:firstLine="49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F07C9E"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hl7fi: localHeader</w:t>
            </w:r>
          </w:p>
        </w:tc>
        <w:tc>
          <w:tcPr>
            <w:tcW w:w="1089" w:type="dxa"/>
            <w:shd w:val="clear" w:color="auto" w:fill="BFBFBF"/>
            <w:noWrap/>
            <w:vAlign w:val="center"/>
          </w:tcPr>
          <w:p w14:paraId="0DACE815" w14:textId="77777777" w:rsidR="00FA7F7E" w:rsidRPr="00F07C9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F07C9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auto" w:fill="BFBFBF"/>
            <w:vAlign w:val="center"/>
          </w:tcPr>
          <w:p w14:paraId="3D5021C8" w14:textId="77777777" w:rsidR="00FA7F7E" w:rsidRPr="00F07C9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BFBFBF"/>
            <w:vAlign w:val="center"/>
          </w:tcPr>
          <w:p w14:paraId="462CB951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Toimitusasiakirjassa tiloihin liittyviä elementtejä voi käyttää kuten Reseptikeskukseen toimitettavissa toimitusasiakirjoissa.</w:t>
            </w:r>
          </w:p>
          <w:p w14:paraId="3CCE3317" w14:textId="77777777" w:rsidR="00FA7F7E" w:rsidRPr="00F07C9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Ulkomailta palautuvissa lääkemääräyksissä näitä tietoja ei kuitenkaan saada. Pakolliseksi merkatut tiedot tullaan ilmoittamaan näissä asiakirjoissa aina nullFlavorina.</w:t>
            </w:r>
          </w:p>
        </w:tc>
      </w:tr>
      <w:tr w:rsidR="00FA7F7E" w14:paraId="3C057296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6098C50F" w14:textId="77777777" w:rsidR="00FA7F7E" w:rsidRPr="001C113E" w:rsidRDefault="00FA7F7E" w:rsidP="00A8423E">
            <w:pPr>
              <w:ind w:firstLineChars="185"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lastRenderedPageBreak/>
              <w:t>dispenseStatus</w:t>
            </w:r>
          </w:p>
        </w:tc>
        <w:tc>
          <w:tcPr>
            <w:tcW w:w="1089" w:type="dxa"/>
            <w:noWrap/>
            <w:vAlign w:val="center"/>
          </w:tcPr>
          <w:p w14:paraId="5FCCC928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4E4DF546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1FC74DEE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Toimituksen tilarakenne</w:t>
            </w:r>
          </w:p>
        </w:tc>
      </w:tr>
      <w:tr w:rsidR="00FA7F7E" w14:paraId="3CAC21AB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3809B724" w14:textId="77777777" w:rsidR="00FA7F7E" w:rsidRPr="001C113E" w:rsidRDefault="00FA7F7E" w:rsidP="00A8423E">
            <w:pPr>
              <w:ind w:left="474" w:firstLine="142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relatedDocument</w:t>
            </w:r>
          </w:p>
        </w:tc>
        <w:tc>
          <w:tcPr>
            <w:tcW w:w="1089" w:type="dxa"/>
            <w:noWrap/>
            <w:vAlign w:val="center"/>
          </w:tcPr>
          <w:p w14:paraId="67C3A0F7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5703091B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2A8147CC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FA7F7E" w14:paraId="3BDD0E8A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32947EAE" w14:textId="77777777" w:rsidR="00FA7F7E" w:rsidRPr="001C113E" w:rsidRDefault="00FA7F7E" w:rsidP="00A8423E">
            <w:pPr>
              <w:ind w:left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id</w:t>
            </w:r>
          </w:p>
        </w:tc>
        <w:tc>
          <w:tcPr>
            <w:tcW w:w="1089" w:type="dxa"/>
            <w:noWrap/>
            <w:vAlign w:val="center"/>
          </w:tcPr>
          <w:p w14:paraId="05CC9FB9" w14:textId="77777777" w:rsidR="00FA7F7E" w:rsidRPr="001C113E" w:rsidRDefault="00FA7F7E" w:rsidP="00A8423E">
            <w:pPr>
              <w:ind w:left="52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 xml:space="preserve">     0..1</w:t>
            </w:r>
          </w:p>
        </w:tc>
        <w:tc>
          <w:tcPr>
            <w:tcW w:w="1249" w:type="dxa"/>
            <w:vAlign w:val="center"/>
          </w:tcPr>
          <w:p w14:paraId="16182CC3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387A034A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OID</w:t>
            </w:r>
          </w:p>
        </w:tc>
      </w:tr>
      <w:tr w:rsidR="00FA7F7E" w14:paraId="0FBFBFC3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2A83AA1D" w14:textId="77777777" w:rsidR="00FA7F7E" w:rsidRPr="001C113E" w:rsidRDefault="00FA7F7E" w:rsidP="00A8423E">
            <w:pPr>
              <w:ind w:left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setId</w:t>
            </w:r>
          </w:p>
        </w:tc>
        <w:tc>
          <w:tcPr>
            <w:tcW w:w="1089" w:type="dxa"/>
            <w:noWrap/>
            <w:vAlign w:val="center"/>
          </w:tcPr>
          <w:p w14:paraId="1821D62E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 xml:space="preserve">      0..1</w:t>
            </w:r>
          </w:p>
        </w:tc>
        <w:tc>
          <w:tcPr>
            <w:tcW w:w="1249" w:type="dxa"/>
            <w:vAlign w:val="center"/>
          </w:tcPr>
          <w:p w14:paraId="65226CAA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74AF9A4F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setId</w:t>
            </w:r>
          </w:p>
        </w:tc>
      </w:tr>
      <w:tr w:rsidR="00FA7F7E" w14:paraId="03598BA6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4A2C6771" w14:textId="77777777" w:rsidR="00FA7F7E" w:rsidRPr="001C113E" w:rsidRDefault="00FA7F7E" w:rsidP="00A8423E">
            <w:pPr>
              <w:ind w:left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versionNumber</w:t>
            </w:r>
          </w:p>
        </w:tc>
        <w:tc>
          <w:tcPr>
            <w:tcW w:w="1089" w:type="dxa"/>
            <w:noWrap/>
            <w:vAlign w:val="center"/>
          </w:tcPr>
          <w:p w14:paraId="24893E75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 xml:space="preserve">      0..1</w:t>
            </w:r>
          </w:p>
        </w:tc>
        <w:tc>
          <w:tcPr>
            <w:tcW w:w="1249" w:type="dxa"/>
            <w:vAlign w:val="center"/>
          </w:tcPr>
          <w:p w14:paraId="402DD144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38C1F179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versionumero</w:t>
            </w:r>
          </w:p>
        </w:tc>
      </w:tr>
      <w:tr w:rsidR="00FA7F7E" w14:paraId="3D91180D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1D4F06DF" w14:textId="77777777" w:rsidR="00FA7F7E" w:rsidRPr="001C113E" w:rsidRDefault="00FA7F7E" w:rsidP="00A8423E">
            <w:pPr>
              <w:ind w:left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stateStatusCode</w:t>
            </w:r>
          </w:p>
        </w:tc>
        <w:tc>
          <w:tcPr>
            <w:tcW w:w="1089" w:type="dxa"/>
            <w:noWrap/>
            <w:vAlign w:val="center"/>
          </w:tcPr>
          <w:p w14:paraId="7BC748E3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27442F4B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7DD7096A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Lääkemääräyksen toimitustilat (OID: 1.2.246.537.5.40123.2006)</w:t>
            </w:r>
          </w:p>
        </w:tc>
      </w:tr>
      <w:tr w:rsidR="00FA7F7E" w14:paraId="1ED2E817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02547DF9" w14:textId="77777777" w:rsidR="00FA7F7E" w:rsidRPr="001C113E" w:rsidRDefault="00FA7F7E" w:rsidP="00A8423E">
            <w:pPr>
              <w:ind w:left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stateAuthor</w:t>
            </w:r>
          </w:p>
        </w:tc>
        <w:tc>
          <w:tcPr>
            <w:tcW w:w="1089" w:type="dxa"/>
            <w:noWrap/>
            <w:vAlign w:val="center"/>
          </w:tcPr>
          <w:p w14:paraId="7E71655D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5F4A8B8F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49D8D792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Tilamuutoksen tekijästä</w:t>
            </w:r>
          </w:p>
        </w:tc>
      </w:tr>
      <w:tr w:rsidR="00FA7F7E" w14:paraId="749CB491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1C1E6AFD" w14:textId="77777777" w:rsidR="00FA7F7E" w:rsidRPr="001C113E" w:rsidRDefault="00FA7F7E" w:rsidP="00A8423E">
            <w:pPr>
              <w:ind w:left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stateFreetext</w:t>
            </w:r>
          </w:p>
        </w:tc>
        <w:tc>
          <w:tcPr>
            <w:tcW w:w="1089" w:type="dxa"/>
            <w:noWrap/>
            <w:vAlign w:val="center"/>
          </w:tcPr>
          <w:p w14:paraId="55FB1AF7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1D465245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2DCEE10E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sz w:val="18"/>
              </w:rPr>
              <w:t>Lääkemääräyksen mitätöinnin tyyppi (1.2.246.537.5.40103.2006) –koodiston koodiarvo.</w:t>
            </w:r>
          </w:p>
        </w:tc>
      </w:tr>
      <w:tr w:rsidR="00FA7F7E" w14:paraId="2C7713B1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3AC820C0" w14:textId="77777777" w:rsidR="00FA7F7E" w:rsidRPr="001C113E" w:rsidRDefault="00FA7F7E" w:rsidP="00A8423E">
            <w:pPr>
              <w:ind w:firstLineChars="185"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reservationStatus</w:t>
            </w:r>
          </w:p>
        </w:tc>
        <w:tc>
          <w:tcPr>
            <w:tcW w:w="1089" w:type="dxa"/>
            <w:noWrap/>
            <w:vAlign w:val="center"/>
          </w:tcPr>
          <w:p w14:paraId="2A9D4C2E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6F803FCC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261C7311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Varauksen tilarakenne</w:t>
            </w:r>
          </w:p>
        </w:tc>
      </w:tr>
      <w:tr w:rsidR="00FA7F7E" w14:paraId="00B9A53A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6F3B2FD6" w14:textId="77777777" w:rsidR="00FA7F7E" w:rsidRPr="001C113E" w:rsidRDefault="00FA7F7E" w:rsidP="00A8423E">
            <w:pPr>
              <w:ind w:left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relatedDocument</w:t>
            </w:r>
          </w:p>
        </w:tc>
        <w:tc>
          <w:tcPr>
            <w:tcW w:w="1089" w:type="dxa"/>
            <w:noWrap/>
            <w:vAlign w:val="center"/>
          </w:tcPr>
          <w:p w14:paraId="4CA709F8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3F365838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22E3301E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FA7F7E" w14:paraId="1D85D361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6D0449A1" w14:textId="77777777" w:rsidR="00FA7F7E" w:rsidRPr="001C113E" w:rsidRDefault="00FA7F7E" w:rsidP="00A8423E">
            <w:pPr>
              <w:ind w:left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id</w:t>
            </w:r>
          </w:p>
        </w:tc>
        <w:tc>
          <w:tcPr>
            <w:tcW w:w="1089" w:type="dxa"/>
            <w:noWrap/>
            <w:vAlign w:val="center"/>
          </w:tcPr>
          <w:p w14:paraId="5889A218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331C5ACC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61D4030C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OID</w:t>
            </w:r>
          </w:p>
        </w:tc>
      </w:tr>
      <w:tr w:rsidR="00FA7F7E" w14:paraId="2B04ED87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320AF8EB" w14:textId="77777777" w:rsidR="00FA7F7E" w:rsidRPr="001C113E" w:rsidRDefault="00FA7F7E" w:rsidP="00A8423E">
            <w:pPr>
              <w:ind w:left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setId</w:t>
            </w:r>
          </w:p>
        </w:tc>
        <w:tc>
          <w:tcPr>
            <w:tcW w:w="1089" w:type="dxa"/>
            <w:noWrap/>
            <w:vAlign w:val="center"/>
          </w:tcPr>
          <w:p w14:paraId="69FC308D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0ADF819E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3B7C4F8F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setId</w:t>
            </w:r>
          </w:p>
        </w:tc>
      </w:tr>
      <w:tr w:rsidR="00FA7F7E" w14:paraId="09BC37BA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77191FF1" w14:textId="77777777" w:rsidR="00FA7F7E" w:rsidRPr="001C113E" w:rsidRDefault="00FA7F7E" w:rsidP="00A8423E">
            <w:pPr>
              <w:ind w:left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versionNumber</w:t>
            </w:r>
          </w:p>
        </w:tc>
        <w:tc>
          <w:tcPr>
            <w:tcW w:w="1089" w:type="dxa"/>
            <w:noWrap/>
            <w:vAlign w:val="center"/>
          </w:tcPr>
          <w:p w14:paraId="19EB60D5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75EE7DA7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59576B4C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versionumero</w:t>
            </w:r>
          </w:p>
        </w:tc>
      </w:tr>
      <w:tr w:rsidR="00FA7F7E" w14:paraId="7FF7E169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14B28A61" w14:textId="77777777" w:rsidR="00FA7F7E" w:rsidRPr="001C113E" w:rsidRDefault="00FA7F7E" w:rsidP="00A8423E">
            <w:pPr>
              <w:ind w:left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stateStatusCode</w:t>
            </w:r>
          </w:p>
        </w:tc>
        <w:tc>
          <w:tcPr>
            <w:tcW w:w="1089" w:type="dxa"/>
            <w:noWrap/>
            <w:vAlign w:val="center"/>
          </w:tcPr>
          <w:p w14:paraId="20735A5F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045EABA8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3EEC07E6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Lääkemääräyksen varaustilat: (OID: 1.2.246.537.5.40122.2006)</w:t>
            </w:r>
          </w:p>
        </w:tc>
      </w:tr>
      <w:tr w:rsidR="00FA7F7E" w14:paraId="4362FD71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638F77B2" w14:textId="77777777" w:rsidR="00FA7F7E" w:rsidRPr="001C113E" w:rsidRDefault="00FA7F7E" w:rsidP="00A8423E">
            <w:pPr>
              <w:ind w:left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stateAuthor</w:t>
            </w:r>
          </w:p>
        </w:tc>
        <w:tc>
          <w:tcPr>
            <w:tcW w:w="1089" w:type="dxa"/>
            <w:noWrap/>
            <w:vAlign w:val="center"/>
          </w:tcPr>
          <w:p w14:paraId="11EFDFED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3A6E4F08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34DAA7C5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Tilamuutoksen tekijästä</w:t>
            </w:r>
          </w:p>
        </w:tc>
      </w:tr>
      <w:tr w:rsidR="00FA7F7E" w14:paraId="0945C07A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47A1BFD4" w14:textId="77777777" w:rsidR="00FA7F7E" w:rsidRPr="001C113E" w:rsidRDefault="00FA7F7E" w:rsidP="00A8423E">
            <w:pPr>
              <w:ind w:left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stateFreetext</w:t>
            </w:r>
          </w:p>
        </w:tc>
        <w:tc>
          <w:tcPr>
            <w:tcW w:w="1089" w:type="dxa"/>
            <w:noWrap/>
            <w:vAlign w:val="center"/>
          </w:tcPr>
          <w:p w14:paraId="2348F173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40637C8E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43AE1AC5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Tilamuutosta kuvaava teksti</w:t>
            </w:r>
          </w:p>
        </w:tc>
      </w:tr>
      <w:tr w:rsidR="00FA7F7E" w14:paraId="0B30216F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53F5B1AE" w14:textId="77777777" w:rsidR="00FA7F7E" w:rsidRPr="001C113E" w:rsidRDefault="00FA7F7E" w:rsidP="00A8423E">
            <w:pPr>
              <w:ind w:firstLineChars="185"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heldStatus</w:t>
            </w:r>
          </w:p>
        </w:tc>
        <w:tc>
          <w:tcPr>
            <w:tcW w:w="1089" w:type="dxa"/>
            <w:noWrap/>
            <w:vAlign w:val="center"/>
          </w:tcPr>
          <w:p w14:paraId="13AE443E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1F7CC4CF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1096FB37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Lukitustilan rakenne</w:t>
            </w:r>
          </w:p>
        </w:tc>
      </w:tr>
      <w:tr w:rsidR="00FA7F7E" w14:paraId="0277531C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507F587E" w14:textId="77777777" w:rsidR="00FA7F7E" w:rsidRPr="001C113E" w:rsidRDefault="00FA7F7E" w:rsidP="00A8423E">
            <w:pPr>
              <w:ind w:firstLineChars="342" w:firstLine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relatedDocument</w:t>
            </w:r>
          </w:p>
        </w:tc>
        <w:tc>
          <w:tcPr>
            <w:tcW w:w="1089" w:type="dxa"/>
            <w:noWrap/>
            <w:vAlign w:val="center"/>
          </w:tcPr>
          <w:p w14:paraId="4072CA51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0EC85886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36F8D104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FA7F7E" w14:paraId="46B42B57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36BC05AE" w14:textId="77777777" w:rsidR="00FA7F7E" w:rsidRPr="001C113E" w:rsidRDefault="00FA7F7E" w:rsidP="00A8423E">
            <w:pPr>
              <w:ind w:firstLineChars="500" w:firstLine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id</w:t>
            </w:r>
          </w:p>
        </w:tc>
        <w:tc>
          <w:tcPr>
            <w:tcW w:w="1089" w:type="dxa"/>
            <w:noWrap/>
            <w:vAlign w:val="center"/>
          </w:tcPr>
          <w:p w14:paraId="6632BA01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4316A862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57468048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OID</w:t>
            </w:r>
          </w:p>
        </w:tc>
      </w:tr>
      <w:tr w:rsidR="00FA7F7E" w14:paraId="0A0828EA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08EF72A3" w14:textId="77777777" w:rsidR="00FA7F7E" w:rsidRPr="001C113E" w:rsidRDefault="00FA7F7E" w:rsidP="00A8423E">
            <w:pPr>
              <w:ind w:firstLineChars="500" w:firstLine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setId</w:t>
            </w:r>
          </w:p>
        </w:tc>
        <w:tc>
          <w:tcPr>
            <w:tcW w:w="1089" w:type="dxa"/>
            <w:noWrap/>
            <w:vAlign w:val="center"/>
          </w:tcPr>
          <w:p w14:paraId="650D9C5F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5634DB73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44D3BD0B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setId</w:t>
            </w:r>
          </w:p>
        </w:tc>
      </w:tr>
      <w:tr w:rsidR="00FA7F7E" w14:paraId="614E01CF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76164B48" w14:textId="77777777" w:rsidR="00FA7F7E" w:rsidRPr="001C113E" w:rsidRDefault="00FA7F7E" w:rsidP="00A8423E">
            <w:pPr>
              <w:ind w:firstLineChars="500" w:firstLine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versionNumber</w:t>
            </w:r>
          </w:p>
        </w:tc>
        <w:tc>
          <w:tcPr>
            <w:tcW w:w="1089" w:type="dxa"/>
            <w:noWrap/>
            <w:vAlign w:val="center"/>
          </w:tcPr>
          <w:p w14:paraId="505304CA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1BEB8823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35D25685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versionumero</w:t>
            </w:r>
          </w:p>
        </w:tc>
      </w:tr>
      <w:tr w:rsidR="00FA7F7E" w14:paraId="2F21DF77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08A845B5" w14:textId="77777777" w:rsidR="00FA7F7E" w:rsidRPr="001C113E" w:rsidRDefault="00FA7F7E" w:rsidP="00A8423E">
            <w:pPr>
              <w:ind w:firstLineChars="342" w:firstLine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stateStatusCode</w:t>
            </w:r>
          </w:p>
        </w:tc>
        <w:tc>
          <w:tcPr>
            <w:tcW w:w="1089" w:type="dxa"/>
            <w:noWrap/>
            <w:vAlign w:val="center"/>
          </w:tcPr>
          <w:p w14:paraId="3A86EC9F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65306E9E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0E10A1F5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Lääkemääräyksen lukitustilat (OID: 1.2.246.537.5.40124.2006)</w:t>
            </w:r>
          </w:p>
        </w:tc>
      </w:tr>
      <w:tr w:rsidR="00FA7F7E" w14:paraId="33999EE3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41869932" w14:textId="77777777" w:rsidR="00FA7F7E" w:rsidRPr="001C113E" w:rsidRDefault="00FA7F7E" w:rsidP="00A8423E">
            <w:pPr>
              <w:ind w:firstLineChars="342" w:firstLine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stateAuthor</w:t>
            </w:r>
          </w:p>
        </w:tc>
        <w:tc>
          <w:tcPr>
            <w:tcW w:w="1089" w:type="dxa"/>
            <w:noWrap/>
            <w:vAlign w:val="center"/>
          </w:tcPr>
          <w:p w14:paraId="63AFD925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6C2A534E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2ECAC2A2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Tilamuutoksen tekijästä</w:t>
            </w:r>
          </w:p>
        </w:tc>
      </w:tr>
      <w:tr w:rsidR="00FA7F7E" w14:paraId="5BD6C9A1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277142BB" w14:textId="77777777" w:rsidR="00FA7F7E" w:rsidRPr="001C113E" w:rsidRDefault="00FA7F7E" w:rsidP="00A8423E">
            <w:pPr>
              <w:ind w:firstLineChars="342" w:firstLine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stateFreetext</w:t>
            </w:r>
          </w:p>
        </w:tc>
        <w:tc>
          <w:tcPr>
            <w:tcW w:w="1089" w:type="dxa"/>
            <w:noWrap/>
            <w:vAlign w:val="center"/>
          </w:tcPr>
          <w:p w14:paraId="3F19D8B9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5D9C1469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47C7ECDE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Tilamuutosta kuvaava teksti</w:t>
            </w:r>
          </w:p>
        </w:tc>
      </w:tr>
      <w:tr w:rsidR="00FA7F7E" w14:paraId="47CD38C7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5A01FC2E" w14:textId="77777777" w:rsidR="00FA7F7E" w:rsidRPr="001C113E" w:rsidRDefault="00FA7F7E" w:rsidP="00A8423E">
            <w:pPr>
              <w:ind w:firstLineChars="185"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renewalStatus</w:t>
            </w:r>
          </w:p>
        </w:tc>
        <w:tc>
          <w:tcPr>
            <w:tcW w:w="1089" w:type="dxa"/>
            <w:noWrap/>
            <w:vAlign w:val="center"/>
          </w:tcPr>
          <w:p w14:paraId="1934509F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0705AA6C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7F67AFB9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Uusimistilan rakenne</w:t>
            </w:r>
          </w:p>
        </w:tc>
      </w:tr>
      <w:tr w:rsidR="00FA7F7E" w14:paraId="20E20BF7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27080BC7" w14:textId="77777777" w:rsidR="00FA7F7E" w:rsidRPr="001C113E" w:rsidRDefault="00FA7F7E" w:rsidP="00A8423E">
            <w:pPr>
              <w:ind w:firstLineChars="342" w:firstLine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relatedDocument</w:t>
            </w:r>
          </w:p>
        </w:tc>
        <w:tc>
          <w:tcPr>
            <w:tcW w:w="1089" w:type="dxa"/>
            <w:noWrap/>
            <w:vAlign w:val="center"/>
          </w:tcPr>
          <w:p w14:paraId="7AB890D4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1599166B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2CFDD506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FA7F7E" w14:paraId="1D1AC213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1AF1D2D5" w14:textId="77777777" w:rsidR="00FA7F7E" w:rsidRPr="001C113E" w:rsidRDefault="00FA7F7E" w:rsidP="00A8423E">
            <w:pPr>
              <w:ind w:firstLineChars="500" w:firstLine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id</w:t>
            </w:r>
          </w:p>
        </w:tc>
        <w:tc>
          <w:tcPr>
            <w:tcW w:w="1089" w:type="dxa"/>
            <w:noWrap/>
            <w:vAlign w:val="center"/>
          </w:tcPr>
          <w:p w14:paraId="4A31EF86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78BEBFB8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48CDE018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OID</w:t>
            </w:r>
          </w:p>
        </w:tc>
      </w:tr>
      <w:tr w:rsidR="00FA7F7E" w14:paraId="362267FA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26942613" w14:textId="77777777" w:rsidR="00FA7F7E" w:rsidRPr="001C113E" w:rsidRDefault="00FA7F7E" w:rsidP="00A8423E">
            <w:pPr>
              <w:ind w:firstLineChars="500" w:firstLine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setId</w:t>
            </w:r>
          </w:p>
        </w:tc>
        <w:tc>
          <w:tcPr>
            <w:tcW w:w="1089" w:type="dxa"/>
            <w:noWrap/>
            <w:vAlign w:val="center"/>
          </w:tcPr>
          <w:p w14:paraId="1C857235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467B23C9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7D18A943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setId</w:t>
            </w:r>
          </w:p>
        </w:tc>
      </w:tr>
      <w:tr w:rsidR="00FA7F7E" w14:paraId="5D8A95E0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60FBA661" w14:textId="77777777" w:rsidR="00FA7F7E" w:rsidRPr="001C113E" w:rsidRDefault="00FA7F7E" w:rsidP="00A8423E">
            <w:pPr>
              <w:ind w:firstLineChars="500" w:firstLine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versionNumber</w:t>
            </w:r>
          </w:p>
        </w:tc>
        <w:tc>
          <w:tcPr>
            <w:tcW w:w="1089" w:type="dxa"/>
            <w:noWrap/>
            <w:vAlign w:val="center"/>
          </w:tcPr>
          <w:p w14:paraId="312AB8CC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4F00309E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5555F450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versionumero</w:t>
            </w:r>
          </w:p>
        </w:tc>
      </w:tr>
      <w:tr w:rsidR="00FA7F7E" w14:paraId="28A1772E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28A49309" w14:textId="77777777" w:rsidR="00FA7F7E" w:rsidRPr="001C113E" w:rsidRDefault="00FA7F7E" w:rsidP="00A8423E">
            <w:pPr>
              <w:ind w:firstLineChars="342" w:firstLine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stateStatusCode</w:t>
            </w:r>
          </w:p>
        </w:tc>
        <w:tc>
          <w:tcPr>
            <w:tcW w:w="1089" w:type="dxa"/>
            <w:noWrap/>
            <w:vAlign w:val="center"/>
          </w:tcPr>
          <w:p w14:paraId="4CA97FE2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1D9BE31C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00647321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Uusimispyynnön tila (OID: 1.2.246.537.5.40106.2006)</w:t>
            </w:r>
          </w:p>
        </w:tc>
      </w:tr>
      <w:tr w:rsidR="00FA7F7E" w14:paraId="60B249B9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5565F069" w14:textId="77777777" w:rsidR="00FA7F7E" w:rsidRPr="001C113E" w:rsidRDefault="00FA7F7E" w:rsidP="00A8423E">
            <w:pPr>
              <w:ind w:firstLineChars="342" w:firstLine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stateAuthor</w:t>
            </w:r>
          </w:p>
        </w:tc>
        <w:tc>
          <w:tcPr>
            <w:tcW w:w="1089" w:type="dxa"/>
            <w:noWrap/>
            <w:vAlign w:val="center"/>
          </w:tcPr>
          <w:p w14:paraId="42C4C60F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11EF0618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19C975A0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Tilamuutoksen tekijästä</w:t>
            </w:r>
          </w:p>
        </w:tc>
      </w:tr>
      <w:tr w:rsidR="00FA7F7E" w14:paraId="63D0CDB4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32C32CCD" w14:textId="77777777" w:rsidR="00FA7F7E" w:rsidRPr="001C113E" w:rsidRDefault="00FA7F7E" w:rsidP="00A8423E">
            <w:pPr>
              <w:ind w:firstLineChars="342" w:firstLine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stateFreetext</w:t>
            </w:r>
          </w:p>
        </w:tc>
        <w:tc>
          <w:tcPr>
            <w:tcW w:w="1089" w:type="dxa"/>
            <w:noWrap/>
            <w:vAlign w:val="center"/>
          </w:tcPr>
          <w:p w14:paraId="049A9236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38E7DE03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323CDC01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Tilamuutosta kuvaava teksti</w:t>
            </w:r>
          </w:p>
        </w:tc>
      </w:tr>
      <w:tr w:rsidR="00FA7F7E" w14:paraId="58007239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5C706D32" w14:textId="77777777" w:rsidR="00FA7F7E" w:rsidRPr="001C113E" w:rsidRDefault="00FA7F7E" w:rsidP="00A8423E">
            <w:pPr>
              <w:ind w:firstLineChars="185" w:firstLine="333"/>
              <w:rPr>
                <w:rFonts w:ascii="Microsoft Sans Serif" w:hAnsi="Microsoft Sans Serif" w:cs="Microsoft Sans Serif"/>
                <w:bCs/>
                <w:sz w:val="18"/>
                <w:szCs w:val="18"/>
                <w:highlight w:val="yellow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realDispenseStatus</w:t>
            </w:r>
          </w:p>
        </w:tc>
        <w:tc>
          <w:tcPr>
            <w:tcW w:w="1089" w:type="dxa"/>
            <w:noWrap/>
            <w:vAlign w:val="center"/>
          </w:tcPr>
          <w:p w14:paraId="601A0C33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highlight w:val="yellow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6252F617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highlight w:val="yellow"/>
              </w:rPr>
            </w:pPr>
          </w:p>
        </w:tc>
        <w:tc>
          <w:tcPr>
            <w:tcW w:w="3795" w:type="dxa"/>
            <w:vAlign w:val="center"/>
          </w:tcPr>
          <w:p w14:paraId="23B7A9F9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highlight w:val="yellow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todellinen toimitustila (CV, OID: 1.2.246.537.5.40123.2006)</w:t>
            </w:r>
          </w:p>
        </w:tc>
      </w:tr>
      <w:tr w:rsidR="00FA7F7E" w14:paraId="2F578ABD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242ADA76" w14:textId="77777777" w:rsidR="00FA7F7E" w:rsidRPr="001C113E" w:rsidRDefault="00FA7F7E" w:rsidP="00A8423E">
            <w:pPr>
              <w:ind w:firstLineChars="185"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activeStatus</w:t>
            </w:r>
          </w:p>
        </w:tc>
        <w:tc>
          <w:tcPr>
            <w:tcW w:w="1089" w:type="dxa"/>
            <w:noWrap/>
            <w:vAlign w:val="center"/>
          </w:tcPr>
          <w:p w14:paraId="1B0BADF9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2A1DD96A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highlight w:val="yellow"/>
              </w:rPr>
            </w:pPr>
          </w:p>
        </w:tc>
        <w:tc>
          <w:tcPr>
            <w:tcW w:w="3795" w:type="dxa"/>
            <w:vAlign w:val="center"/>
          </w:tcPr>
          <w:p w14:paraId="562A7493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 xml:space="preserve">voimassaolotila (CV, OID </w:t>
            </w:r>
          </w:p>
          <w:p w14:paraId="35C706AA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1.2.246.537.5.40300.2015))</w:t>
            </w:r>
          </w:p>
        </w:tc>
      </w:tr>
      <w:tr w:rsidR="00FA7F7E" w14:paraId="4D0B9308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4C724C7A" w14:textId="77777777" w:rsidR="00FA7F7E" w:rsidRPr="001C113E" w:rsidRDefault="00FA7F7E" w:rsidP="00A8423E">
            <w:pPr>
              <w:ind w:firstLineChars="185"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archiveStatus</w:t>
            </w:r>
          </w:p>
        </w:tc>
        <w:tc>
          <w:tcPr>
            <w:tcW w:w="1089" w:type="dxa"/>
            <w:noWrap/>
            <w:vAlign w:val="center"/>
          </w:tcPr>
          <w:p w14:paraId="57ECB9AA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2F9B8454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highlight w:val="yellow"/>
              </w:rPr>
            </w:pPr>
          </w:p>
        </w:tc>
        <w:tc>
          <w:tcPr>
            <w:tcW w:w="3795" w:type="dxa"/>
            <w:vAlign w:val="center"/>
          </w:tcPr>
          <w:p w14:paraId="7C304E9F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 xml:space="preserve">arkistointitila (CV, OID </w:t>
            </w:r>
          </w:p>
          <w:p w14:paraId="64452E3C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1.2.246.537.5.40301.2015)</w:t>
            </w:r>
          </w:p>
        </w:tc>
      </w:tr>
    </w:tbl>
    <w:p w14:paraId="50146E93" w14:textId="77777777" w:rsidR="00FA7F7E" w:rsidRDefault="00FA7F7E" w:rsidP="00FE4FC9">
      <w:pPr>
        <w:pStyle w:val="Kuvateksti"/>
      </w:pPr>
      <w:r w:rsidRPr="00FE4FC9">
        <w:t>Taulukko 2: Sanomatyypin RCMR_MT300002FI01 tietosisältö</w:t>
      </w:r>
    </w:p>
    <w:p w14:paraId="3AE2E0FC" w14:textId="77777777" w:rsidR="00FE4FC9" w:rsidRDefault="00FE4FC9" w:rsidP="00FE4FC9">
      <w:pPr>
        <w:pStyle w:val="Kuvateksti"/>
      </w:pPr>
    </w:p>
    <w:p w14:paraId="2CDDE662" w14:textId="77777777" w:rsidR="00FE4FC9" w:rsidRPr="00FE4FC9" w:rsidRDefault="00FE4FC9" w:rsidP="00FE4FC9">
      <w:pPr>
        <w:pStyle w:val="Kuvateksti"/>
      </w:pPr>
    </w:p>
    <w:p w14:paraId="57DC1857" w14:textId="77777777" w:rsidR="00FA7F7E" w:rsidRPr="00FE4FC9" w:rsidRDefault="00FA7F7E" w:rsidP="00FE4FC9">
      <w:pPr>
        <w:pStyle w:val="Otsikko2"/>
      </w:pPr>
      <w:bookmarkStart w:id="110" w:name="_Toc513470445"/>
      <w:bookmarkStart w:id="111" w:name="_Toc25233478"/>
      <w:r w:rsidRPr="00FE4FC9">
        <w:t>Dokumenttihallinnan interaktiot</w:t>
      </w:r>
      <w:bookmarkEnd w:id="110"/>
      <w:bookmarkEnd w:id="111"/>
    </w:p>
    <w:p w14:paraId="319E9A2C" w14:textId="77777777" w:rsidR="00FA7F7E" w:rsidRPr="00F03CBD" w:rsidRDefault="00FA7F7E" w:rsidP="00FE4FC9">
      <w:pPr>
        <w:pStyle w:val="LeiptekstiNormalharva"/>
      </w:pPr>
      <w:r>
        <w:t>Tässä luvussa on esitelty Rajat ylittävässä reseptissä käytössä olevat dokumenttihallinnan interaktiot.</w:t>
      </w:r>
    </w:p>
    <w:p w14:paraId="2C8D5849" w14:textId="77777777" w:rsidR="00FA7F7E" w:rsidRPr="00FE4FC9" w:rsidRDefault="00FA7F7E" w:rsidP="00FE4FC9">
      <w:pPr>
        <w:pStyle w:val="Otsikko3"/>
        <w:rPr>
          <w:lang w:val="en-US"/>
        </w:rPr>
      </w:pPr>
      <w:bookmarkStart w:id="112" w:name="_Ref189449983"/>
      <w:bookmarkStart w:id="113" w:name="_Toc492904220"/>
      <w:bookmarkStart w:id="114" w:name="_Toc513470446"/>
      <w:bookmarkStart w:id="115" w:name="_Toc25233479"/>
      <w:r w:rsidRPr="00FE4FC9">
        <w:rPr>
          <w:lang w:val="en-US"/>
        </w:rPr>
        <w:lastRenderedPageBreak/>
        <w:t>Original Dispense Document with Content (RCMR_IN300202FI01)</w:t>
      </w:r>
      <w:bookmarkEnd w:id="112"/>
      <w:bookmarkEnd w:id="113"/>
      <w:bookmarkEnd w:id="114"/>
      <w:bookmarkEnd w:id="115"/>
      <w:r w:rsidRPr="00FE4FC9">
        <w:rPr>
          <w:lang w:val="en-US"/>
        </w:rPr>
        <w:t xml:space="preserve"> </w:t>
      </w:r>
    </w:p>
    <w:p w14:paraId="4580BB3E" w14:textId="77777777" w:rsidR="00FA7F7E" w:rsidRDefault="00FA7F7E" w:rsidP="00FE4FC9">
      <w:pPr>
        <w:pStyle w:val="LeiptekstiNormalharva"/>
      </w:pPr>
      <w:r>
        <w:t>Tällä interaktiolla siirretään lääkemääräyksen toimitus kansalliselle yhteyspisteelle.</w:t>
      </w:r>
    </w:p>
    <w:tbl>
      <w:tblPr>
        <w:tblW w:w="9348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827"/>
        <w:gridCol w:w="3175"/>
        <w:gridCol w:w="3346"/>
      </w:tblGrid>
      <w:tr w:rsidR="00FA7F7E" w:rsidRPr="00C44A75" w14:paraId="507BD37E" w14:textId="77777777" w:rsidTr="00D65406">
        <w:trPr>
          <w:tblCellSpacing w:w="15" w:type="dxa"/>
        </w:trPr>
        <w:tc>
          <w:tcPr>
            <w:tcW w:w="2782" w:type="dxa"/>
            <w:vAlign w:val="center"/>
          </w:tcPr>
          <w:p w14:paraId="769C0160" w14:textId="77777777" w:rsidR="00FA7F7E" w:rsidRPr="00D627EE" w:rsidRDefault="00FA7F7E" w:rsidP="00706689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</w:pPr>
            <w:r w:rsidRPr="00D627EE"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  <w:t>Trigger Event</w:t>
            </w:r>
          </w:p>
        </w:tc>
        <w:tc>
          <w:tcPr>
            <w:tcW w:w="3145" w:type="dxa"/>
          </w:tcPr>
          <w:p w14:paraId="59EDC77E" w14:textId="77777777" w:rsidR="00FA7F7E" w:rsidRPr="00D627EE" w:rsidRDefault="00FA7F7E" w:rsidP="00706689">
            <w:pPr>
              <w:spacing w:after="240"/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D627EE">
              <w:rPr>
                <w:rFonts w:ascii="Verdana" w:hAnsi="Verdana"/>
                <w:color w:val="000000"/>
                <w:szCs w:val="20"/>
                <w:lang w:val="en-US"/>
              </w:rPr>
              <w:t>Original Document Notification</w:t>
            </w:r>
          </w:p>
        </w:tc>
        <w:tc>
          <w:tcPr>
            <w:tcW w:w="3301" w:type="dxa"/>
          </w:tcPr>
          <w:p w14:paraId="120B244A" w14:textId="77777777" w:rsidR="00FA7F7E" w:rsidRPr="00D627EE" w:rsidRDefault="00FA7F7E" w:rsidP="00706689">
            <w:pPr>
              <w:spacing w:after="240"/>
              <w:jc w:val="right"/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D627EE">
              <w:rPr>
                <w:rFonts w:ascii="Verdana" w:hAnsi="Verdana"/>
                <w:color w:val="000000"/>
                <w:szCs w:val="20"/>
                <w:lang w:val="en-US"/>
              </w:rPr>
              <w:t>RCMR_TE000102</w:t>
            </w:r>
            <w:r>
              <w:rPr>
                <w:rFonts w:ascii="Verdana" w:hAnsi="Verdana"/>
                <w:color w:val="000000"/>
                <w:szCs w:val="20"/>
                <w:lang w:val="en-US"/>
              </w:rPr>
              <w:t>UV01</w:t>
            </w:r>
          </w:p>
        </w:tc>
      </w:tr>
      <w:tr w:rsidR="00FA7F7E" w14:paraId="0451DF4F" w14:textId="77777777" w:rsidTr="00D65406">
        <w:trPr>
          <w:tblCellSpacing w:w="15" w:type="dxa"/>
        </w:trPr>
        <w:tc>
          <w:tcPr>
            <w:tcW w:w="2782" w:type="dxa"/>
            <w:vAlign w:val="center"/>
          </w:tcPr>
          <w:p w14:paraId="396D73D9" w14:textId="77777777" w:rsidR="00FA7F7E" w:rsidRDefault="00FA7F7E" w:rsidP="00706689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  <w:t>Transmission Wrapper</w:t>
            </w:r>
          </w:p>
        </w:tc>
        <w:tc>
          <w:tcPr>
            <w:tcW w:w="3145" w:type="dxa"/>
          </w:tcPr>
          <w:p w14:paraId="370214F7" w14:textId="77777777" w:rsidR="00FA7F7E" w:rsidRDefault="00FA7F7E" w:rsidP="00706689">
            <w:pPr>
              <w:spacing w:after="240"/>
              <w:rPr>
                <w:rFonts w:ascii="Verdana" w:hAnsi="Verdana"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Cs w:val="20"/>
                <w:lang w:val="en-US"/>
              </w:rPr>
              <w:t>Send Message Payload</w:t>
            </w:r>
          </w:p>
        </w:tc>
        <w:tc>
          <w:tcPr>
            <w:tcW w:w="3301" w:type="dxa"/>
          </w:tcPr>
          <w:p w14:paraId="65EB05FE" w14:textId="77777777" w:rsidR="00FA7F7E" w:rsidRDefault="00FA7F7E" w:rsidP="00706689">
            <w:pPr>
              <w:spacing w:after="240"/>
              <w:jc w:val="right"/>
              <w:rPr>
                <w:rFonts w:ascii="Verdana" w:hAnsi="Verdana"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Cs w:val="20"/>
                <w:lang w:val="en-US"/>
              </w:rPr>
              <w:t>MCCI_MT000100UV01</w:t>
            </w:r>
          </w:p>
        </w:tc>
      </w:tr>
      <w:tr w:rsidR="00FA7F7E" w14:paraId="34ED1399" w14:textId="77777777" w:rsidTr="00D65406">
        <w:trPr>
          <w:tblCellSpacing w:w="15" w:type="dxa"/>
        </w:trPr>
        <w:tc>
          <w:tcPr>
            <w:tcW w:w="2782" w:type="dxa"/>
            <w:vAlign w:val="center"/>
          </w:tcPr>
          <w:p w14:paraId="53F07ABE" w14:textId="77777777" w:rsidR="00FA7F7E" w:rsidRDefault="00FA7F7E" w:rsidP="00706689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  <w:t>Control Act Wrapper</w:t>
            </w:r>
          </w:p>
        </w:tc>
        <w:tc>
          <w:tcPr>
            <w:tcW w:w="3145" w:type="dxa"/>
          </w:tcPr>
          <w:p w14:paraId="4BA1A8D5" w14:textId="77777777" w:rsidR="00FA7F7E" w:rsidRDefault="00FA7F7E" w:rsidP="00706689">
            <w:pPr>
              <w:spacing w:after="240"/>
              <w:rPr>
                <w:rFonts w:ascii="Verdana" w:hAnsi="Verdana"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Cs w:val="20"/>
                <w:lang w:val="en-US"/>
              </w:rPr>
              <w:t>Trigger Event Control Act</w:t>
            </w:r>
          </w:p>
        </w:tc>
        <w:tc>
          <w:tcPr>
            <w:tcW w:w="3301" w:type="dxa"/>
          </w:tcPr>
          <w:p w14:paraId="13D6DD1B" w14:textId="77777777" w:rsidR="00FA7F7E" w:rsidRDefault="00FA7F7E" w:rsidP="00706689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MCAI_MT700201UV01</w:t>
            </w:r>
          </w:p>
        </w:tc>
      </w:tr>
      <w:tr w:rsidR="00FA7F7E" w14:paraId="22AC7A04" w14:textId="77777777" w:rsidTr="00D65406">
        <w:trPr>
          <w:tblCellSpacing w:w="15" w:type="dxa"/>
        </w:trPr>
        <w:tc>
          <w:tcPr>
            <w:tcW w:w="2782" w:type="dxa"/>
            <w:vAlign w:val="center"/>
          </w:tcPr>
          <w:p w14:paraId="0615B6AB" w14:textId="77777777" w:rsidR="00FA7F7E" w:rsidRDefault="00FA7F7E" w:rsidP="00706689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Message Type</w:t>
            </w:r>
          </w:p>
        </w:tc>
        <w:tc>
          <w:tcPr>
            <w:tcW w:w="3145" w:type="dxa"/>
          </w:tcPr>
          <w:p w14:paraId="0A0D68AF" w14:textId="77777777" w:rsidR="00FA7F7E" w:rsidRDefault="00FA7F7E" w:rsidP="00706689">
            <w:pPr>
              <w:spacing w:after="240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Document Event, with Content</w:t>
            </w:r>
          </w:p>
        </w:tc>
        <w:tc>
          <w:tcPr>
            <w:tcW w:w="3301" w:type="dxa"/>
          </w:tcPr>
          <w:p w14:paraId="3F75BBA5" w14:textId="77777777" w:rsidR="00FA7F7E" w:rsidRDefault="00FA7F7E" w:rsidP="00706689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RCMR_MT300002FI01</w:t>
            </w:r>
          </w:p>
        </w:tc>
      </w:tr>
    </w:tbl>
    <w:p w14:paraId="4DD1B375" w14:textId="77777777" w:rsidR="00FA7F7E" w:rsidRPr="002A3464" w:rsidRDefault="00FA7F7E" w:rsidP="00FA7F7E">
      <w:r>
        <w:t xml:space="preserve"> </w:t>
      </w:r>
    </w:p>
    <w:tbl>
      <w:tblPr>
        <w:tblW w:w="9356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276"/>
        <w:gridCol w:w="5387"/>
        <w:gridCol w:w="2693"/>
      </w:tblGrid>
      <w:tr w:rsidR="00FA7F7E" w14:paraId="72AF61C8" w14:textId="77777777" w:rsidTr="00D65406">
        <w:trPr>
          <w:tblCellSpacing w:w="15" w:type="dxa"/>
        </w:trPr>
        <w:tc>
          <w:tcPr>
            <w:tcW w:w="92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DE7EB4" w14:textId="77777777" w:rsidR="00FA7F7E" w:rsidRDefault="00FA7F7E" w:rsidP="00706689">
            <w:pPr>
              <w:spacing w:before="150" w:after="240"/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  <w:t>Sending and Receiving Roles</w:t>
            </w:r>
          </w:p>
        </w:tc>
      </w:tr>
      <w:tr w:rsidR="00FA7F7E" w14:paraId="62A44AF8" w14:textId="77777777" w:rsidTr="00D65406">
        <w:trPr>
          <w:tblCellSpacing w:w="15" w:type="dxa"/>
        </w:trPr>
        <w:tc>
          <w:tcPr>
            <w:tcW w:w="1231" w:type="dxa"/>
            <w:vAlign w:val="center"/>
          </w:tcPr>
          <w:p w14:paraId="4D471DCF" w14:textId="77777777" w:rsidR="00FA7F7E" w:rsidRPr="00BE2358" w:rsidRDefault="00FA7F7E" w:rsidP="00706689">
            <w:pPr>
              <w:spacing w:after="240" w:line="360" w:lineRule="auto"/>
              <w:rPr>
                <w:rFonts w:ascii="Verdana" w:hAnsi="Verdana"/>
                <w:b/>
                <w:bCs/>
                <w:szCs w:val="20"/>
              </w:rPr>
            </w:pPr>
            <w:r w:rsidRPr="00BE2358">
              <w:rPr>
                <w:rFonts w:ascii="Verdana" w:hAnsi="Verdana"/>
                <w:b/>
                <w:bCs/>
                <w:szCs w:val="20"/>
              </w:rPr>
              <w:t>Sender</w:t>
            </w:r>
          </w:p>
        </w:tc>
        <w:tc>
          <w:tcPr>
            <w:tcW w:w="5357" w:type="dxa"/>
          </w:tcPr>
          <w:p w14:paraId="3C4F5FA6" w14:textId="77777777" w:rsidR="00FA7F7E" w:rsidRPr="00BE2358" w:rsidRDefault="00FA7F7E" w:rsidP="00706689">
            <w:pPr>
              <w:spacing w:after="240"/>
              <w:rPr>
                <w:rFonts w:ascii="Verdana" w:hAnsi="Verdana"/>
                <w:szCs w:val="20"/>
              </w:rPr>
            </w:pPr>
            <w:r w:rsidRPr="00BE2358">
              <w:rPr>
                <w:rFonts w:ascii="Verdana" w:hAnsi="Verdana"/>
                <w:szCs w:val="20"/>
              </w:rPr>
              <w:t>Document Originator</w:t>
            </w:r>
          </w:p>
        </w:tc>
        <w:tc>
          <w:tcPr>
            <w:tcW w:w="2648" w:type="dxa"/>
          </w:tcPr>
          <w:p w14:paraId="4C1527CA" w14:textId="77777777" w:rsidR="00FA7F7E" w:rsidRPr="00BE2358" w:rsidRDefault="00FA7F7E" w:rsidP="00706689">
            <w:pPr>
              <w:spacing w:after="240"/>
              <w:jc w:val="right"/>
              <w:rPr>
                <w:rFonts w:ascii="Verdana" w:hAnsi="Verdana"/>
                <w:szCs w:val="20"/>
              </w:rPr>
            </w:pPr>
            <w:r w:rsidRPr="00BE2358">
              <w:rPr>
                <w:rFonts w:ascii="Verdana" w:hAnsi="Verdana"/>
                <w:szCs w:val="20"/>
              </w:rPr>
              <w:t>RCMR_AR000001UV01</w:t>
            </w:r>
          </w:p>
        </w:tc>
      </w:tr>
      <w:tr w:rsidR="00FA7F7E" w14:paraId="403A3FEC" w14:textId="77777777" w:rsidTr="00D65406">
        <w:trPr>
          <w:tblCellSpacing w:w="15" w:type="dxa"/>
        </w:trPr>
        <w:tc>
          <w:tcPr>
            <w:tcW w:w="1231" w:type="dxa"/>
            <w:vAlign w:val="center"/>
          </w:tcPr>
          <w:p w14:paraId="53DCFD16" w14:textId="77777777" w:rsidR="00FA7F7E" w:rsidRPr="00BE2358" w:rsidRDefault="00FA7F7E" w:rsidP="00706689">
            <w:pPr>
              <w:spacing w:after="240" w:line="360" w:lineRule="auto"/>
              <w:rPr>
                <w:rFonts w:ascii="Verdana" w:hAnsi="Verdana"/>
                <w:b/>
                <w:bCs/>
                <w:szCs w:val="20"/>
              </w:rPr>
            </w:pPr>
            <w:r w:rsidRPr="00BE2358">
              <w:rPr>
                <w:rFonts w:ascii="Verdana" w:hAnsi="Verdana"/>
                <w:b/>
                <w:bCs/>
                <w:szCs w:val="20"/>
              </w:rPr>
              <w:t>Receiver</w:t>
            </w:r>
          </w:p>
        </w:tc>
        <w:tc>
          <w:tcPr>
            <w:tcW w:w="5357" w:type="dxa"/>
          </w:tcPr>
          <w:p w14:paraId="5FE60B88" w14:textId="77777777" w:rsidR="00FA7F7E" w:rsidRPr="00BE2358" w:rsidRDefault="00FA7F7E" w:rsidP="00706689">
            <w:pPr>
              <w:spacing w:after="240"/>
              <w:rPr>
                <w:rFonts w:ascii="Verdana" w:hAnsi="Verdana"/>
                <w:szCs w:val="20"/>
                <w:lang w:val="en-US"/>
              </w:rPr>
            </w:pPr>
            <w:r w:rsidRPr="00BE2358">
              <w:rPr>
                <w:rFonts w:ascii="Verdana" w:hAnsi="Verdana"/>
                <w:szCs w:val="20"/>
                <w:lang w:val="en-US"/>
              </w:rPr>
              <w:t>Content Required Document Management System</w:t>
            </w:r>
          </w:p>
        </w:tc>
        <w:tc>
          <w:tcPr>
            <w:tcW w:w="2648" w:type="dxa"/>
          </w:tcPr>
          <w:p w14:paraId="175558BE" w14:textId="77777777" w:rsidR="00FA7F7E" w:rsidRPr="00BE2358" w:rsidRDefault="00FA7F7E" w:rsidP="00706689">
            <w:pPr>
              <w:spacing w:after="240"/>
              <w:jc w:val="right"/>
              <w:rPr>
                <w:rFonts w:ascii="Verdana" w:hAnsi="Verdana"/>
                <w:szCs w:val="20"/>
              </w:rPr>
            </w:pPr>
            <w:r w:rsidRPr="00BE2358">
              <w:rPr>
                <w:rFonts w:ascii="Verdana" w:hAnsi="Verdana"/>
                <w:szCs w:val="20"/>
              </w:rPr>
              <w:t>RCMR_AR000003UV01</w:t>
            </w:r>
          </w:p>
        </w:tc>
      </w:tr>
    </w:tbl>
    <w:p w14:paraId="15B324D7" w14:textId="77777777" w:rsidR="00495AEC" w:rsidRDefault="00495AEC" w:rsidP="00FE4FC9">
      <w:pPr>
        <w:pStyle w:val="LeiptekstiNormalharva"/>
      </w:pPr>
    </w:p>
    <w:p w14:paraId="1499195C" w14:textId="77777777" w:rsidR="00FA7F7E" w:rsidRDefault="00FA7F7E" w:rsidP="00FE4FC9">
      <w:pPr>
        <w:pStyle w:val="LeiptekstiNormalharva"/>
      </w:pPr>
      <w:r>
        <w:t>Vastaanottajan vastuu:</w:t>
      </w:r>
    </w:p>
    <w:p w14:paraId="506E9C50" w14:textId="77777777" w:rsidR="00FA7F7E" w:rsidRDefault="00FA7F7E" w:rsidP="00FE4FC9">
      <w:pPr>
        <w:pStyle w:val="LeiptekstiNormalharva"/>
      </w:pPr>
      <w:r>
        <w:t>Interaktion käsittelijän tulee lähettää sovellustasonkuittaus interaktiolla RCMR_IN320001FI01.</w:t>
      </w:r>
    </w:p>
    <w:p w14:paraId="3E6F8440" w14:textId="77777777" w:rsidR="00495AEC" w:rsidRDefault="00495AEC" w:rsidP="00FE4FC9">
      <w:pPr>
        <w:pStyle w:val="LeiptekstiNormalharva"/>
      </w:pPr>
    </w:p>
    <w:p w14:paraId="57316743" w14:textId="77777777" w:rsidR="00FA7F7E" w:rsidRPr="00FE4FC9" w:rsidRDefault="00FA7F7E" w:rsidP="00FE4FC9">
      <w:pPr>
        <w:pStyle w:val="Otsikko3"/>
        <w:rPr>
          <w:lang w:val="en-US"/>
        </w:rPr>
      </w:pPr>
      <w:bookmarkStart w:id="116" w:name="_Ref169964325"/>
      <w:bookmarkStart w:id="117" w:name="_Toc170762818"/>
      <w:bookmarkStart w:id="118" w:name="_Toc170763565"/>
      <w:bookmarkStart w:id="119" w:name="_Toc492904237"/>
      <w:bookmarkStart w:id="120" w:name="_Toc513470447"/>
      <w:bookmarkStart w:id="121" w:name="_Toc25233480"/>
      <w:r w:rsidRPr="00FE4FC9">
        <w:rPr>
          <w:lang w:val="en-US"/>
        </w:rPr>
        <w:t>Document Transmission Acknowledgement (RCMR_IN320001FI01)</w:t>
      </w:r>
      <w:bookmarkEnd w:id="116"/>
      <w:bookmarkEnd w:id="117"/>
      <w:bookmarkEnd w:id="118"/>
      <w:bookmarkEnd w:id="119"/>
      <w:bookmarkEnd w:id="120"/>
      <w:bookmarkEnd w:id="121"/>
    </w:p>
    <w:p w14:paraId="1D535148" w14:textId="0B6992B3" w:rsidR="00FA7F7E" w:rsidRDefault="00FA7F7E" w:rsidP="00803B34">
      <w:pPr>
        <w:pStyle w:val="LeiptekstiNormalharva"/>
      </w:pPr>
      <w:r w:rsidRPr="00B663DA">
        <w:t xml:space="preserve">Sovellustason kuittaussanomaa </w:t>
      </w:r>
      <w:r>
        <w:t>RCMR_IN3</w:t>
      </w:r>
      <w:r w:rsidRPr="00B663DA">
        <w:t>20001FI01 käytetään sovellustason kuittausta vaativissa tilanteissa</w:t>
      </w:r>
      <w:r>
        <w:t>, paitsi ei</w:t>
      </w:r>
      <w:r w:rsidRPr="00B663DA">
        <w:t xml:space="preserve"> kyselyjen vastauksissa.</w:t>
      </w:r>
      <w:r>
        <w:t xml:space="preserve"> Sanoman määrittelyt kuittauksen sekä mahdollisten varoitusten ja virheiden osalta vastaavat suomalaisen sähköisen reseptin vastaavan sanoman määrittelyjä </w:t>
      </w:r>
      <w:del w:id="122" w:author="Sinkkonen Anne" w:date="2019-11-08T08:21:00Z">
        <w:r w:rsidRPr="004D2805" w:rsidDel="006365BC">
          <w:delText xml:space="preserve">(Lääkemääräyksen Medical Records sanomat v3.50, </w:delText>
        </w:r>
        <w:r w:rsidRPr="00607D37" w:rsidDel="006365BC">
          <w:delText xml:space="preserve">OID: </w:delText>
        </w:r>
        <w:r w:rsidR="002F4189" w:rsidDel="006365BC">
          <w:fldChar w:fldCharType="begin"/>
        </w:r>
        <w:r w:rsidR="002F4189" w:rsidDel="006365BC">
          <w:delInstrText xml:space="preserve"> DOCPROPERTY  OID  \* MERGEFORMAT </w:delInstrText>
        </w:r>
        <w:r w:rsidR="002F4189" w:rsidDel="006365BC">
          <w:fldChar w:fldCharType="separate"/>
        </w:r>
        <w:r w:rsidRPr="00607D37" w:rsidDel="006365BC">
          <w:delText>1.2.246.777.11.2017.10</w:delText>
        </w:r>
        <w:r w:rsidR="002F4189" w:rsidDel="006365BC">
          <w:fldChar w:fldCharType="end"/>
        </w:r>
        <w:r w:rsidDel="006365BC">
          <w:delText>)</w:delText>
        </w:r>
      </w:del>
      <w:ins w:id="123" w:author="Sinkkonen Anne" w:date="2019-11-08T08:21:00Z">
        <w:r w:rsidR="006365BC">
          <w:t>[1]</w:t>
        </w:r>
      </w:ins>
      <w:r>
        <w:t xml:space="preserve">. </w:t>
      </w:r>
    </w:p>
    <w:tbl>
      <w:tblPr>
        <w:tblW w:w="9348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827"/>
        <w:gridCol w:w="3828"/>
        <w:gridCol w:w="2693"/>
      </w:tblGrid>
      <w:tr w:rsidR="00FA7F7E" w14:paraId="1C8B0396" w14:textId="77777777" w:rsidTr="00D65406">
        <w:trPr>
          <w:tblCellSpacing w:w="15" w:type="dxa"/>
        </w:trPr>
        <w:tc>
          <w:tcPr>
            <w:tcW w:w="2782" w:type="dxa"/>
            <w:vAlign w:val="center"/>
          </w:tcPr>
          <w:p w14:paraId="2061E5C4" w14:textId="77777777" w:rsidR="00FA7F7E" w:rsidRDefault="00FA7F7E" w:rsidP="00706689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Trigger Event</w:t>
            </w:r>
          </w:p>
        </w:tc>
        <w:tc>
          <w:tcPr>
            <w:tcW w:w="3798" w:type="dxa"/>
          </w:tcPr>
          <w:p w14:paraId="66B842ED" w14:textId="77777777" w:rsidR="00FA7F7E" w:rsidRDefault="00FA7F7E" w:rsidP="00706689">
            <w:pPr>
              <w:spacing w:after="240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Received document event</w:t>
            </w:r>
          </w:p>
        </w:tc>
        <w:tc>
          <w:tcPr>
            <w:tcW w:w="2648" w:type="dxa"/>
          </w:tcPr>
          <w:p w14:paraId="45EC7D2D" w14:textId="77777777" w:rsidR="00FA7F7E" w:rsidRDefault="00FA7F7E" w:rsidP="00706689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RCMR_TE000777FI01</w:t>
            </w:r>
          </w:p>
        </w:tc>
      </w:tr>
      <w:tr w:rsidR="00FA7F7E" w14:paraId="6D6582B1" w14:textId="77777777" w:rsidTr="00D65406">
        <w:trPr>
          <w:tblCellSpacing w:w="15" w:type="dxa"/>
        </w:trPr>
        <w:tc>
          <w:tcPr>
            <w:tcW w:w="2782" w:type="dxa"/>
            <w:vAlign w:val="center"/>
          </w:tcPr>
          <w:p w14:paraId="1C155BF9" w14:textId="77777777" w:rsidR="00FA7F7E" w:rsidRDefault="00FA7F7E" w:rsidP="00706689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Transmission Wrapper</w:t>
            </w:r>
          </w:p>
        </w:tc>
        <w:tc>
          <w:tcPr>
            <w:tcW w:w="3798" w:type="dxa"/>
          </w:tcPr>
          <w:p w14:paraId="7A76280F" w14:textId="77777777" w:rsidR="00FA7F7E" w:rsidRDefault="00FA7F7E" w:rsidP="00706689">
            <w:pPr>
              <w:spacing w:after="240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Application Level Acknowledgement</w:t>
            </w:r>
          </w:p>
        </w:tc>
        <w:tc>
          <w:tcPr>
            <w:tcW w:w="2648" w:type="dxa"/>
          </w:tcPr>
          <w:p w14:paraId="21EBC807" w14:textId="77777777" w:rsidR="00FA7F7E" w:rsidRDefault="00FA7F7E" w:rsidP="00706689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MCCI_MT000300UV01</w:t>
            </w:r>
          </w:p>
        </w:tc>
      </w:tr>
      <w:tr w:rsidR="00FA7F7E" w14:paraId="4C5090EC" w14:textId="77777777" w:rsidTr="00D65406">
        <w:trPr>
          <w:tblCellSpacing w:w="15" w:type="dxa"/>
        </w:trPr>
        <w:tc>
          <w:tcPr>
            <w:tcW w:w="2782" w:type="dxa"/>
            <w:vAlign w:val="center"/>
          </w:tcPr>
          <w:p w14:paraId="6A53AB72" w14:textId="77777777" w:rsidR="00FA7F7E" w:rsidRDefault="00FA7F7E" w:rsidP="00706689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Control Act Wrapper</w:t>
            </w:r>
          </w:p>
        </w:tc>
        <w:tc>
          <w:tcPr>
            <w:tcW w:w="3798" w:type="dxa"/>
          </w:tcPr>
          <w:p w14:paraId="26E52B07" w14:textId="77777777" w:rsidR="00FA7F7E" w:rsidRDefault="00FA7F7E" w:rsidP="00706689">
            <w:pPr>
              <w:spacing w:after="240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Trigger Event Control Act</w:t>
            </w:r>
          </w:p>
        </w:tc>
        <w:tc>
          <w:tcPr>
            <w:tcW w:w="2648" w:type="dxa"/>
          </w:tcPr>
          <w:p w14:paraId="40B073A0" w14:textId="77777777" w:rsidR="00FA7F7E" w:rsidRDefault="00FA7F7E" w:rsidP="00706689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MCAI_MT700201UV01</w:t>
            </w:r>
          </w:p>
        </w:tc>
      </w:tr>
      <w:tr w:rsidR="00FA7F7E" w14:paraId="66AB780D" w14:textId="77777777" w:rsidTr="00D65406">
        <w:trPr>
          <w:tblCellSpacing w:w="15" w:type="dxa"/>
        </w:trPr>
        <w:tc>
          <w:tcPr>
            <w:tcW w:w="2782" w:type="dxa"/>
            <w:vAlign w:val="center"/>
          </w:tcPr>
          <w:p w14:paraId="49D498BB" w14:textId="77777777" w:rsidR="00FA7F7E" w:rsidRPr="009E2BF7" w:rsidRDefault="00FA7F7E" w:rsidP="00706689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 w:rsidRPr="009E2BF7">
              <w:rPr>
                <w:rFonts w:ascii="Verdana" w:hAnsi="Verdana"/>
                <w:b/>
                <w:bCs/>
                <w:color w:val="000000"/>
                <w:szCs w:val="20"/>
              </w:rPr>
              <w:t>Message Type</w:t>
            </w:r>
          </w:p>
        </w:tc>
        <w:tc>
          <w:tcPr>
            <w:tcW w:w="3798" w:type="dxa"/>
          </w:tcPr>
          <w:p w14:paraId="7BF42675" w14:textId="77777777" w:rsidR="00FA7F7E" w:rsidRPr="009E2BF7" w:rsidRDefault="00FA7F7E" w:rsidP="00706689">
            <w:pPr>
              <w:spacing w:after="240"/>
              <w:rPr>
                <w:rFonts w:ascii="Verdana" w:hAnsi="Verdana"/>
                <w:color w:val="000000"/>
                <w:szCs w:val="20"/>
              </w:rPr>
            </w:pPr>
            <w:r w:rsidRPr="009E2BF7">
              <w:rPr>
                <w:rFonts w:ascii="Verdana" w:hAnsi="Verdana"/>
                <w:color w:val="000000"/>
                <w:szCs w:val="20"/>
              </w:rPr>
              <w:t>Document Event, with Content</w:t>
            </w:r>
          </w:p>
        </w:tc>
        <w:tc>
          <w:tcPr>
            <w:tcW w:w="2648" w:type="dxa"/>
          </w:tcPr>
          <w:p w14:paraId="60743F41" w14:textId="77777777" w:rsidR="00FA7F7E" w:rsidRPr="009E2BF7" w:rsidRDefault="00FA7F7E" w:rsidP="00706689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RCMR_MT3</w:t>
            </w:r>
            <w:r w:rsidRPr="009E2BF7">
              <w:rPr>
                <w:rFonts w:ascii="Verdana" w:hAnsi="Verdana"/>
                <w:color w:val="000000"/>
                <w:szCs w:val="20"/>
              </w:rPr>
              <w:t>00002FI01</w:t>
            </w:r>
          </w:p>
        </w:tc>
      </w:tr>
    </w:tbl>
    <w:p w14:paraId="5B2989F3" w14:textId="77777777" w:rsidR="00FA7F7E" w:rsidRDefault="00FA7F7E" w:rsidP="00FA7F7E">
      <w:pPr>
        <w:pStyle w:val="Leipteksti"/>
      </w:pPr>
    </w:p>
    <w:tbl>
      <w:tblPr>
        <w:tblW w:w="9356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570"/>
        <w:gridCol w:w="5234"/>
        <w:gridCol w:w="2552"/>
      </w:tblGrid>
      <w:tr w:rsidR="00FA7F7E" w14:paraId="43433961" w14:textId="77777777" w:rsidTr="006A5FF6">
        <w:trPr>
          <w:tblCellSpacing w:w="15" w:type="dxa"/>
        </w:trPr>
        <w:tc>
          <w:tcPr>
            <w:tcW w:w="92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9E1973" w14:textId="77777777" w:rsidR="00FA7F7E" w:rsidRDefault="00FA7F7E" w:rsidP="00706689">
            <w:pPr>
              <w:spacing w:before="150" w:after="240"/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  <w:t>Sending and Receiving Roles</w:t>
            </w:r>
          </w:p>
        </w:tc>
      </w:tr>
      <w:tr w:rsidR="00FA7F7E" w14:paraId="1CD56776" w14:textId="77777777" w:rsidTr="006A5FF6">
        <w:trPr>
          <w:tblCellSpacing w:w="15" w:type="dxa"/>
        </w:trPr>
        <w:tc>
          <w:tcPr>
            <w:tcW w:w="1525" w:type="dxa"/>
            <w:vAlign w:val="center"/>
          </w:tcPr>
          <w:p w14:paraId="04FD0799" w14:textId="77777777" w:rsidR="00FA7F7E" w:rsidRPr="00BE2358" w:rsidRDefault="00FA7F7E" w:rsidP="00706689">
            <w:pPr>
              <w:spacing w:after="240"/>
              <w:rPr>
                <w:rFonts w:ascii="Verdana" w:hAnsi="Verdana"/>
                <w:b/>
                <w:bCs/>
                <w:szCs w:val="20"/>
              </w:rPr>
            </w:pPr>
            <w:r w:rsidRPr="00BE2358">
              <w:rPr>
                <w:rFonts w:ascii="Verdana" w:hAnsi="Verdana"/>
                <w:b/>
                <w:bCs/>
                <w:szCs w:val="20"/>
              </w:rPr>
              <w:t>Sender</w:t>
            </w:r>
          </w:p>
        </w:tc>
        <w:tc>
          <w:tcPr>
            <w:tcW w:w="5204" w:type="dxa"/>
          </w:tcPr>
          <w:p w14:paraId="7A192563" w14:textId="77777777" w:rsidR="00FA7F7E" w:rsidRPr="00BE2358" w:rsidRDefault="00FA7F7E" w:rsidP="00706689">
            <w:pPr>
              <w:spacing w:after="240"/>
              <w:rPr>
                <w:rFonts w:ascii="Verdana" w:hAnsi="Verdana"/>
                <w:szCs w:val="20"/>
                <w:lang w:val="en-US"/>
              </w:rPr>
            </w:pPr>
            <w:r w:rsidRPr="00BE2358">
              <w:rPr>
                <w:rFonts w:ascii="Verdana" w:hAnsi="Verdana"/>
                <w:szCs w:val="20"/>
                <w:lang w:val="en-US"/>
              </w:rPr>
              <w:t>Content Required Document Management System</w:t>
            </w:r>
          </w:p>
        </w:tc>
        <w:tc>
          <w:tcPr>
            <w:tcW w:w="2507" w:type="dxa"/>
          </w:tcPr>
          <w:p w14:paraId="31BC38A2" w14:textId="77777777" w:rsidR="00FA7F7E" w:rsidRPr="00BE2358" w:rsidRDefault="00FA7F7E" w:rsidP="00706689">
            <w:pPr>
              <w:spacing w:after="240"/>
              <w:jc w:val="right"/>
              <w:rPr>
                <w:rFonts w:ascii="Verdana" w:hAnsi="Verdana"/>
                <w:szCs w:val="20"/>
              </w:rPr>
            </w:pPr>
            <w:r w:rsidRPr="00BE2358">
              <w:rPr>
                <w:rFonts w:ascii="Verdana" w:hAnsi="Verdana"/>
                <w:szCs w:val="20"/>
              </w:rPr>
              <w:t>RCMR_AR000003UV01</w:t>
            </w:r>
          </w:p>
        </w:tc>
      </w:tr>
      <w:tr w:rsidR="00FA7F7E" w14:paraId="20498F56" w14:textId="77777777" w:rsidTr="006A5FF6">
        <w:trPr>
          <w:tblCellSpacing w:w="15" w:type="dxa"/>
        </w:trPr>
        <w:tc>
          <w:tcPr>
            <w:tcW w:w="1525" w:type="dxa"/>
            <w:vAlign w:val="center"/>
          </w:tcPr>
          <w:p w14:paraId="41EECDB8" w14:textId="77777777" w:rsidR="00FA7F7E" w:rsidRDefault="00FA7F7E" w:rsidP="00706689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lastRenderedPageBreak/>
              <w:t>Receiver</w:t>
            </w:r>
          </w:p>
        </w:tc>
        <w:tc>
          <w:tcPr>
            <w:tcW w:w="5204" w:type="dxa"/>
          </w:tcPr>
          <w:p w14:paraId="0156DA00" w14:textId="77777777" w:rsidR="00FA7F7E" w:rsidRDefault="00FA7F7E" w:rsidP="00706689">
            <w:pPr>
              <w:spacing w:after="240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 xml:space="preserve">Document Originator </w:t>
            </w:r>
          </w:p>
        </w:tc>
        <w:tc>
          <w:tcPr>
            <w:tcW w:w="2507" w:type="dxa"/>
          </w:tcPr>
          <w:p w14:paraId="7BF5D06B" w14:textId="77777777" w:rsidR="00FA7F7E" w:rsidRDefault="00FA7F7E" w:rsidP="00706689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RCMR_AR000001UV01</w:t>
            </w:r>
          </w:p>
        </w:tc>
      </w:tr>
    </w:tbl>
    <w:p w14:paraId="410C9C00" w14:textId="77777777" w:rsidR="00FA7F7E" w:rsidRPr="00B663DA" w:rsidRDefault="00FA7F7E" w:rsidP="00706689">
      <w:pPr>
        <w:pStyle w:val="Leipteksti"/>
        <w:ind w:left="0"/>
      </w:pPr>
    </w:p>
    <w:p w14:paraId="1BC989F6" w14:textId="77777777" w:rsidR="00FA7F7E" w:rsidRPr="00FE4FC9" w:rsidRDefault="00FA7F7E" w:rsidP="00FE4FC9">
      <w:pPr>
        <w:pStyle w:val="Otsikko1"/>
      </w:pPr>
      <w:bookmarkStart w:id="124" w:name="_Toc513470448"/>
      <w:bookmarkStart w:id="125" w:name="_Toc25233481"/>
      <w:r w:rsidRPr="00FE4FC9">
        <w:t>Kyselyiden interaktiot ja niissä käytettävä tietosisältö</w:t>
      </w:r>
      <w:bookmarkEnd w:id="124"/>
      <w:bookmarkEnd w:id="125"/>
    </w:p>
    <w:p w14:paraId="1DBE73AB" w14:textId="77777777" w:rsidR="00FA7F7E" w:rsidRDefault="00FA7F7E" w:rsidP="00FE4FC9">
      <w:pPr>
        <w:pStyle w:val="LeiptekstiNormalharva"/>
      </w:pPr>
      <w:r>
        <w:t>Tässä luvussa käydään</w:t>
      </w:r>
      <w:r w:rsidRPr="00A45821">
        <w:t xml:space="preserve"> läpi MR-standardin kysely-aihealue. Luvussa </w:t>
      </w:r>
      <w:r>
        <w:t>määritell</w:t>
      </w:r>
      <w:r w:rsidRPr="00A45821">
        <w:t xml:space="preserve">ään ensin </w:t>
      </w:r>
      <w:r>
        <w:t>Rajat ylittävässä reseptissä käytettävät kyselyparametrit sekä</w:t>
      </w:r>
      <w:r w:rsidRPr="00B0093B">
        <w:t xml:space="preserve"> niiden käyttö</w:t>
      </w:r>
      <w:r>
        <w:t>. Sen</w:t>
      </w:r>
      <w:r w:rsidRPr="00A45821">
        <w:t xml:space="preserve"> jälkeen</w:t>
      </w:r>
      <w:r>
        <w:t xml:space="preserve"> esitellään käytettävät kyselyinteraktiot sekä vastausinteraktiot</w:t>
      </w:r>
      <w:r w:rsidRPr="00A45821">
        <w:t xml:space="preserve"> ja kuinka niiden avulla palautetaan dokumentteja.</w:t>
      </w:r>
    </w:p>
    <w:p w14:paraId="2E681DAC" w14:textId="77777777" w:rsidR="00FA7F7E" w:rsidRPr="00FE4FC9" w:rsidRDefault="00FA7F7E" w:rsidP="00FE4FC9">
      <w:pPr>
        <w:pStyle w:val="Otsikko2"/>
      </w:pPr>
      <w:bookmarkStart w:id="126" w:name="_Toc513470449"/>
      <w:bookmarkStart w:id="127" w:name="_Toc25233482"/>
      <w:r w:rsidRPr="00FE4FC9">
        <w:t>Kyselyiden tietosisältö</w:t>
      </w:r>
      <w:bookmarkEnd w:id="126"/>
      <w:bookmarkEnd w:id="127"/>
    </w:p>
    <w:p w14:paraId="6B470BF3" w14:textId="77777777" w:rsidR="00FA7F7E" w:rsidRPr="00FE4FC9" w:rsidRDefault="00FA7F7E" w:rsidP="00FE4FC9">
      <w:pPr>
        <w:pStyle w:val="Otsikko3"/>
      </w:pPr>
      <w:bookmarkStart w:id="128" w:name="_Toc513470450"/>
      <w:bookmarkStart w:id="129" w:name="_Toc25233483"/>
      <w:r w:rsidRPr="00FE4FC9">
        <w:t>Kyselyparametrien yleiskuvaus - sanomatyyppi RCMR_MT300003FI01</w:t>
      </w:r>
      <w:bookmarkEnd w:id="128"/>
      <w:bookmarkEnd w:id="129"/>
    </w:p>
    <w:p w14:paraId="1FA25986" w14:textId="77777777" w:rsidR="00FA7F7E" w:rsidRDefault="00FA7F7E" w:rsidP="00F862F7">
      <w:pPr>
        <w:pStyle w:val="LeiptekstiNormalharva"/>
      </w:pPr>
      <w:r>
        <w:t>Tässä luvussa kuvataan kyselyparametrit, joita hyödynnetään sekä pelkkiä kuvailu- eli yksilöintitietoja että varsinaisia dokumentteja haettaessa. Sanomatyypin skeemassa on mukana muitakin hakuparametreja, mutta niitä ei käytetä Rajat ylittävän reseptin kyselyissä.</w:t>
      </w:r>
    </w:p>
    <w:tbl>
      <w:tblPr>
        <w:tblStyle w:val="TaulukkoRuudukko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693"/>
        <w:gridCol w:w="2268"/>
        <w:gridCol w:w="1985"/>
      </w:tblGrid>
      <w:tr w:rsidR="00FA7F7E" w:rsidRPr="00C4454D" w14:paraId="28F6D36A" w14:textId="77777777" w:rsidTr="002C600B">
        <w:trPr>
          <w:trHeight w:val="567"/>
        </w:trPr>
        <w:tc>
          <w:tcPr>
            <w:tcW w:w="2552" w:type="dxa"/>
            <w:tcBorders>
              <w:top w:val="single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  <w:vAlign w:val="center"/>
          </w:tcPr>
          <w:p w14:paraId="3251210E" w14:textId="77777777" w:rsidR="00FA7F7E" w:rsidRPr="00C4454D" w:rsidRDefault="00FA7F7E" w:rsidP="00A8423E">
            <w:pPr>
              <w:rPr>
                <w:b/>
                <w:sz w:val="18"/>
                <w:szCs w:val="18"/>
              </w:rPr>
            </w:pPr>
            <w:r w:rsidRPr="00C4454D">
              <w:rPr>
                <w:b/>
                <w:sz w:val="18"/>
                <w:szCs w:val="18"/>
              </w:rPr>
              <w:t>Kyselyparametri</w:t>
            </w:r>
          </w:p>
        </w:tc>
        <w:tc>
          <w:tcPr>
            <w:tcW w:w="2693" w:type="dxa"/>
            <w:tcBorders>
              <w:top w:val="single" w:sz="6" w:space="0" w:color="auto"/>
              <w:bottom w:val="single" w:sz="6" w:space="0" w:color="auto"/>
              <w:right w:val="dotted" w:sz="6" w:space="0" w:color="auto"/>
            </w:tcBorders>
            <w:vAlign w:val="center"/>
          </w:tcPr>
          <w:p w14:paraId="6D6DD27A" w14:textId="77777777" w:rsidR="00FA7F7E" w:rsidRPr="00C4454D" w:rsidRDefault="00FA7F7E" w:rsidP="00A8423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</w:t>
            </w:r>
            <w:r w:rsidRPr="00C4454D">
              <w:rPr>
                <w:b/>
                <w:sz w:val="18"/>
                <w:szCs w:val="18"/>
              </w:rPr>
              <w:t>arametrin nimi ja käyttö</w:t>
            </w:r>
          </w:p>
        </w:tc>
        <w:tc>
          <w:tcPr>
            <w:tcW w:w="2268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9307B99" w14:textId="77777777" w:rsidR="00FA7F7E" w:rsidRPr="00C4454D" w:rsidRDefault="00FA7F7E" w:rsidP="00A8423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Lääkemääräysten kuvailutietojen haku</w:t>
            </w:r>
          </w:p>
        </w:tc>
        <w:tc>
          <w:tcPr>
            <w:tcW w:w="1985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</w:tcBorders>
            <w:vAlign w:val="center"/>
          </w:tcPr>
          <w:p w14:paraId="44025800" w14:textId="77777777" w:rsidR="00FA7F7E" w:rsidRPr="00C4454D" w:rsidRDefault="00FA7F7E" w:rsidP="00A8423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Lääkemääräyksen haku toimitettavaksi</w:t>
            </w:r>
          </w:p>
        </w:tc>
      </w:tr>
      <w:tr w:rsidR="00FA7F7E" w:rsidRPr="00255585" w14:paraId="337B9A15" w14:textId="77777777" w:rsidTr="002C600B">
        <w:trPr>
          <w:trHeight w:val="397"/>
        </w:trPr>
        <w:tc>
          <w:tcPr>
            <w:tcW w:w="2552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</w:tcPr>
          <w:p w14:paraId="20195410" w14:textId="77777777" w:rsidR="00FA7F7E" w:rsidRDefault="00FA7F7E" w:rsidP="00A842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ClinicalDocument.code</w:t>
            </w:r>
          </w:p>
        </w:tc>
        <w:tc>
          <w:tcPr>
            <w:tcW w:w="2693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14:paraId="06BAB964" w14:textId="77777777" w:rsidR="00FA7F7E" w:rsidRDefault="00FA7F7E" w:rsidP="00A842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Reseptisanoman tyyppi</w:t>
            </w:r>
          </w:p>
        </w:tc>
        <w:tc>
          <w:tcPr>
            <w:tcW w:w="2268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</w:tcBorders>
            <w:tcMar>
              <w:top w:w="85" w:type="dxa"/>
              <w:bottom w:w="85" w:type="dxa"/>
            </w:tcMar>
          </w:tcPr>
          <w:p w14:paraId="4466E10F" w14:textId="77777777" w:rsidR="00FA7F7E" w:rsidRDefault="00FA7F7E" w:rsidP="00A842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vapaaehtoinen</w:t>
            </w:r>
          </w:p>
        </w:tc>
        <w:tc>
          <w:tcPr>
            <w:tcW w:w="1985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</w:tcBorders>
          </w:tcPr>
          <w:p w14:paraId="39D4CAFA" w14:textId="77777777" w:rsidR="00FA7F7E" w:rsidRDefault="00FA7F7E" w:rsidP="00A842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vapaaehtoinen</w:t>
            </w:r>
          </w:p>
        </w:tc>
      </w:tr>
      <w:tr w:rsidR="00FA7F7E" w:rsidRPr="00255585" w14:paraId="72ECBE39" w14:textId="77777777" w:rsidTr="002C600B">
        <w:trPr>
          <w:trHeight w:val="397"/>
        </w:trPr>
        <w:tc>
          <w:tcPr>
            <w:tcW w:w="2552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</w:tcPr>
          <w:p w14:paraId="27D2F97D" w14:textId="77777777" w:rsidR="00FA7F7E" w:rsidRDefault="00FA7F7E" w:rsidP="00A842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ClinicalDocument.id</w:t>
            </w:r>
          </w:p>
        </w:tc>
        <w:tc>
          <w:tcPr>
            <w:tcW w:w="2693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14:paraId="63B9EC6D" w14:textId="77777777" w:rsidR="00FA7F7E" w:rsidRDefault="00FA7F7E" w:rsidP="00A842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Lääkemääräyksen id</w:t>
            </w:r>
          </w:p>
        </w:tc>
        <w:tc>
          <w:tcPr>
            <w:tcW w:w="2268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</w:tcBorders>
            <w:tcMar>
              <w:top w:w="85" w:type="dxa"/>
              <w:bottom w:w="85" w:type="dxa"/>
            </w:tcMar>
          </w:tcPr>
          <w:p w14:paraId="6EAFFE64" w14:textId="77777777" w:rsidR="00FA7F7E" w:rsidRDefault="00FA7F7E" w:rsidP="00A842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 käytössä</w:t>
            </w:r>
          </w:p>
        </w:tc>
        <w:tc>
          <w:tcPr>
            <w:tcW w:w="1985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</w:tcBorders>
          </w:tcPr>
          <w:p w14:paraId="70BF38A3" w14:textId="77777777" w:rsidR="00FA7F7E" w:rsidRDefault="00FA7F7E" w:rsidP="00A842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pakollinen</w:t>
            </w:r>
          </w:p>
        </w:tc>
      </w:tr>
      <w:tr w:rsidR="00FA7F7E" w:rsidRPr="00255585" w14:paraId="05055885" w14:textId="77777777" w:rsidTr="002C600B">
        <w:trPr>
          <w:trHeight w:val="397"/>
        </w:trPr>
        <w:tc>
          <w:tcPr>
            <w:tcW w:w="2552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</w:tcPr>
          <w:p w14:paraId="7F4A7808" w14:textId="77777777" w:rsidR="00FA7F7E" w:rsidRPr="00193CBB" w:rsidRDefault="00FA7F7E" w:rsidP="00A8423E">
            <w:pPr>
              <w:rPr>
                <w:sz w:val="18"/>
                <w:szCs w:val="18"/>
              </w:rPr>
            </w:pPr>
            <w:r w:rsidRPr="00193CBB">
              <w:rPr>
                <w:sz w:val="18"/>
                <w:szCs w:val="18"/>
              </w:rPr>
              <w:t>specialQueryCode</w:t>
            </w:r>
          </w:p>
          <w:p w14:paraId="66EBB753" w14:textId="77777777" w:rsidR="00FA7F7E" w:rsidRPr="00255585" w:rsidRDefault="00FA7F7E" w:rsidP="00A8423E">
            <w:pPr>
              <w:rPr>
                <w:sz w:val="18"/>
                <w:szCs w:val="18"/>
              </w:rPr>
            </w:pPr>
            <w:r w:rsidRPr="00193CBB">
              <w:rPr>
                <w:sz w:val="18"/>
                <w:szCs w:val="18"/>
              </w:rPr>
              <w:t>code = 3 Haku ulkomailta</w:t>
            </w:r>
          </w:p>
        </w:tc>
        <w:tc>
          <w:tcPr>
            <w:tcW w:w="2693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14:paraId="7BE4E50F" w14:textId="77777777" w:rsidR="00FA7F7E" w:rsidRPr="00AB6029" w:rsidRDefault="00FA7F7E" w:rsidP="00A8423E">
            <w:pPr>
              <w:rPr>
                <w:sz w:val="18"/>
                <w:szCs w:val="18"/>
              </w:rPr>
            </w:pPr>
            <w:r w:rsidRPr="00AB6029">
              <w:rPr>
                <w:sz w:val="18"/>
                <w:szCs w:val="18"/>
              </w:rPr>
              <w:t>Maakoodi</w:t>
            </w:r>
          </w:p>
          <w:p w14:paraId="17345E99" w14:textId="77777777" w:rsidR="00FA7F7E" w:rsidRPr="00AB6029" w:rsidRDefault="00FA7F7E" w:rsidP="00A8423E">
            <w:pPr>
              <w:rPr>
                <w:sz w:val="18"/>
                <w:szCs w:val="18"/>
              </w:rPr>
            </w:pPr>
          </w:p>
          <w:p w14:paraId="4F1DC7A8" w14:textId="77777777" w:rsidR="00FA7F7E" w:rsidRPr="00AB6029" w:rsidRDefault="00FA7F7E" w:rsidP="00A8423E">
            <w:pPr>
              <w:rPr>
                <w:sz w:val="18"/>
                <w:szCs w:val="18"/>
              </w:rPr>
            </w:pPr>
            <w:r w:rsidRPr="00AB6029">
              <w:rPr>
                <w:sz w:val="18"/>
                <w:szCs w:val="18"/>
              </w:rPr>
              <w:t>Maa, josta resepti haetaan</w:t>
            </w:r>
          </w:p>
        </w:tc>
        <w:tc>
          <w:tcPr>
            <w:tcW w:w="2268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</w:tcBorders>
            <w:tcMar>
              <w:top w:w="85" w:type="dxa"/>
              <w:bottom w:w="85" w:type="dxa"/>
            </w:tcMar>
          </w:tcPr>
          <w:p w14:paraId="44815B16" w14:textId="77777777" w:rsidR="00FA7F7E" w:rsidRPr="00255585" w:rsidRDefault="00FA7F7E" w:rsidP="00A842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pakollinen</w:t>
            </w:r>
          </w:p>
        </w:tc>
        <w:tc>
          <w:tcPr>
            <w:tcW w:w="1985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</w:tcBorders>
          </w:tcPr>
          <w:p w14:paraId="319039C7" w14:textId="77777777" w:rsidR="00FA7F7E" w:rsidRDefault="00FA7F7E" w:rsidP="00A842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pakollinen</w:t>
            </w:r>
          </w:p>
        </w:tc>
      </w:tr>
      <w:tr w:rsidR="00FA7F7E" w:rsidRPr="00D77945" w14:paraId="374FF50A" w14:textId="77777777" w:rsidTr="002C600B">
        <w:trPr>
          <w:trHeight w:val="397"/>
        </w:trPr>
        <w:tc>
          <w:tcPr>
            <w:tcW w:w="2552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</w:tcPr>
          <w:p w14:paraId="392195E6" w14:textId="77777777" w:rsidR="00FA7F7E" w:rsidRPr="00255585" w:rsidRDefault="00FA7F7E" w:rsidP="00A842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Patient.id</w:t>
            </w:r>
          </w:p>
        </w:tc>
        <w:tc>
          <w:tcPr>
            <w:tcW w:w="2693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58805924" w14:textId="77777777" w:rsidR="00FA7F7E" w:rsidRDefault="00FA7F7E" w:rsidP="00A842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Potilaan yksilöivä tunniste tai tunnisteet </w:t>
            </w:r>
          </w:p>
          <w:p w14:paraId="4EE8A9F2" w14:textId="77777777" w:rsidR="00FA7F7E" w:rsidRDefault="00FA7F7E" w:rsidP="00A8423E">
            <w:pPr>
              <w:rPr>
                <w:sz w:val="18"/>
                <w:szCs w:val="18"/>
              </w:rPr>
            </w:pPr>
          </w:p>
          <w:p w14:paraId="4ECC8A05" w14:textId="77777777" w:rsidR="00FA7F7E" w:rsidRPr="00451014" w:rsidRDefault="00FA7F7E" w:rsidP="00A842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Tunnisteet annetaan koodiston mukaisessa järjestyksessä.</w:t>
            </w:r>
          </w:p>
        </w:tc>
        <w:tc>
          <w:tcPr>
            <w:tcW w:w="2268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  <w:tcMar>
              <w:top w:w="85" w:type="dxa"/>
              <w:bottom w:w="85" w:type="dxa"/>
            </w:tcMar>
          </w:tcPr>
          <w:p w14:paraId="17D7CB3E" w14:textId="77777777" w:rsidR="00FA7F7E" w:rsidRPr="000A488D" w:rsidRDefault="00FA7F7E" w:rsidP="00A8423E">
            <w:pPr>
              <w:rPr>
                <w:sz w:val="18"/>
                <w:szCs w:val="18"/>
              </w:rPr>
            </w:pPr>
            <w:r w:rsidRPr="000A488D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akollinen</w:t>
            </w:r>
          </w:p>
        </w:tc>
        <w:tc>
          <w:tcPr>
            <w:tcW w:w="198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</w:tcPr>
          <w:p w14:paraId="4C9CD2CE" w14:textId="77777777" w:rsidR="00FA7F7E" w:rsidRPr="000A488D" w:rsidRDefault="00FA7F7E" w:rsidP="00A8423E">
            <w:pPr>
              <w:rPr>
                <w:sz w:val="18"/>
                <w:szCs w:val="18"/>
              </w:rPr>
            </w:pPr>
            <w:r w:rsidRPr="000A488D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akollinen</w:t>
            </w:r>
          </w:p>
        </w:tc>
      </w:tr>
      <w:tr w:rsidR="00FA7F7E" w:rsidRPr="00D77945" w14:paraId="1A47EA32" w14:textId="77777777" w:rsidTr="002C600B">
        <w:trPr>
          <w:trHeight w:val="397"/>
        </w:trPr>
        <w:tc>
          <w:tcPr>
            <w:tcW w:w="2552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</w:tcPr>
          <w:p w14:paraId="1178500F" w14:textId="77777777" w:rsidR="00FA7F7E" w:rsidRPr="000A488D" w:rsidRDefault="00FA7F7E" w:rsidP="00A8423E">
            <w:pPr>
              <w:rPr>
                <w:color w:val="A6A6A6" w:themeColor="background1" w:themeShade="A6"/>
                <w:sz w:val="18"/>
                <w:szCs w:val="18"/>
              </w:rPr>
            </w:pPr>
            <w:r w:rsidRPr="000A488D">
              <w:rPr>
                <w:color w:val="A6A6A6" w:themeColor="background1" w:themeShade="A6"/>
                <w:sz w:val="18"/>
                <w:szCs w:val="18"/>
              </w:rPr>
              <w:t>PatientLivingSubject.administrativeGenderCode</w:t>
            </w:r>
          </w:p>
        </w:tc>
        <w:tc>
          <w:tcPr>
            <w:tcW w:w="2693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4FA4179B" w14:textId="77777777" w:rsidR="00FA7F7E" w:rsidRPr="000A488D" w:rsidRDefault="00FA7F7E" w:rsidP="00A8423E">
            <w:pPr>
              <w:rPr>
                <w:color w:val="A6A6A6" w:themeColor="background1" w:themeShade="A6"/>
                <w:sz w:val="18"/>
                <w:szCs w:val="18"/>
              </w:rPr>
            </w:pPr>
            <w:r w:rsidRPr="000A488D">
              <w:rPr>
                <w:color w:val="A6A6A6" w:themeColor="background1" w:themeShade="A6"/>
                <w:sz w:val="18"/>
                <w:szCs w:val="18"/>
              </w:rPr>
              <w:t>Potilaan sukupuoli</w:t>
            </w:r>
          </w:p>
        </w:tc>
        <w:tc>
          <w:tcPr>
            <w:tcW w:w="2268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  <w:tcMar>
              <w:top w:w="85" w:type="dxa"/>
              <w:bottom w:w="85" w:type="dxa"/>
            </w:tcMar>
          </w:tcPr>
          <w:p w14:paraId="652A6C13" w14:textId="77777777" w:rsidR="00FA7F7E" w:rsidRPr="000B3845" w:rsidRDefault="00FA7F7E" w:rsidP="00A8423E">
            <w:pPr>
              <w:rPr>
                <w:color w:val="A6A6A6" w:themeColor="background1" w:themeShade="A6"/>
                <w:sz w:val="18"/>
                <w:szCs w:val="18"/>
              </w:rPr>
            </w:pPr>
            <w:r w:rsidRPr="000A488D">
              <w:rPr>
                <w:color w:val="A6A6A6" w:themeColor="background1" w:themeShade="A6"/>
                <w:sz w:val="18"/>
                <w:szCs w:val="18"/>
              </w:rPr>
              <w:t>varattu käyttöön jatkos</w:t>
            </w:r>
            <w:r>
              <w:rPr>
                <w:color w:val="A6A6A6" w:themeColor="background1" w:themeShade="A6"/>
                <w:sz w:val="18"/>
                <w:szCs w:val="18"/>
              </w:rPr>
              <w:t>sa</w:t>
            </w:r>
          </w:p>
        </w:tc>
        <w:tc>
          <w:tcPr>
            <w:tcW w:w="198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</w:tcPr>
          <w:p w14:paraId="2780FBC8" w14:textId="77777777" w:rsidR="00FA7F7E" w:rsidRPr="000B3845" w:rsidRDefault="00FA7F7E" w:rsidP="00A8423E">
            <w:pPr>
              <w:rPr>
                <w:color w:val="A6A6A6" w:themeColor="background1" w:themeShade="A6"/>
                <w:sz w:val="18"/>
                <w:szCs w:val="18"/>
              </w:rPr>
            </w:pPr>
            <w:r w:rsidRPr="000B3845">
              <w:rPr>
                <w:color w:val="A6A6A6" w:themeColor="background1" w:themeShade="A6"/>
                <w:sz w:val="18"/>
                <w:szCs w:val="18"/>
              </w:rPr>
              <w:t>-</w:t>
            </w:r>
          </w:p>
        </w:tc>
      </w:tr>
      <w:tr w:rsidR="00FA7F7E" w:rsidRPr="00D77945" w14:paraId="623553AD" w14:textId="77777777" w:rsidTr="002C600B">
        <w:trPr>
          <w:trHeight w:val="397"/>
        </w:trPr>
        <w:tc>
          <w:tcPr>
            <w:tcW w:w="2552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</w:tcPr>
          <w:p w14:paraId="53F03F07" w14:textId="77777777" w:rsidR="00FA7F7E" w:rsidRPr="000B3845" w:rsidRDefault="00FA7F7E" w:rsidP="00A8423E">
            <w:pPr>
              <w:rPr>
                <w:color w:val="A6A6A6" w:themeColor="background1" w:themeShade="A6"/>
                <w:sz w:val="18"/>
                <w:szCs w:val="18"/>
              </w:rPr>
            </w:pPr>
            <w:r w:rsidRPr="000B3845">
              <w:rPr>
                <w:color w:val="A6A6A6" w:themeColor="background1" w:themeShade="A6"/>
                <w:sz w:val="18"/>
                <w:szCs w:val="18"/>
              </w:rPr>
              <w:t>PatientLivingSubject.birthTime</w:t>
            </w:r>
          </w:p>
        </w:tc>
        <w:tc>
          <w:tcPr>
            <w:tcW w:w="2693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42AED898" w14:textId="77777777" w:rsidR="00FA7F7E" w:rsidRPr="000B3845" w:rsidRDefault="00FA7F7E" w:rsidP="00A8423E">
            <w:pPr>
              <w:rPr>
                <w:color w:val="A6A6A6" w:themeColor="background1" w:themeShade="A6"/>
                <w:sz w:val="18"/>
                <w:szCs w:val="18"/>
              </w:rPr>
            </w:pPr>
            <w:r>
              <w:rPr>
                <w:color w:val="A6A6A6" w:themeColor="background1" w:themeShade="A6"/>
                <w:sz w:val="18"/>
                <w:szCs w:val="18"/>
              </w:rPr>
              <w:t>Potilaan syntymäaika</w:t>
            </w:r>
          </w:p>
        </w:tc>
        <w:tc>
          <w:tcPr>
            <w:tcW w:w="2268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  <w:tcMar>
              <w:top w:w="85" w:type="dxa"/>
              <w:bottom w:w="85" w:type="dxa"/>
            </w:tcMar>
          </w:tcPr>
          <w:p w14:paraId="48B80C05" w14:textId="77777777" w:rsidR="00FA7F7E" w:rsidRPr="000B3845" w:rsidRDefault="00FA7F7E" w:rsidP="00A8423E">
            <w:pPr>
              <w:rPr>
                <w:color w:val="A6A6A6" w:themeColor="background1" w:themeShade="A6"/>
                <w:sz w:val="18"/>
                <w:szCs w:val="18"/>
              </w:rPr>
            </w:pPr>
            <w:r w:rsidRPr="000B3845">
              <w:rPr>
                <w:color w:val="A6A6A6" w:themeColor="background1" w:themeShade="A6"/>
                <w:sz w:val="18"/>
                <w:szCs w:val="18"/>
              </w:rPr>
              <w:t>varattu käyttöön</w:t>
            </w:r>
            <w:r>
              <w:rPr>
                <w:color w:val="A6A6A6" w:themeColor="background1" w:themeShade="A6"/>
                <w:sz w:val="18"/>
                <w:szCs w:val="18"/>
              </w:rPr>
              <w:t xml:space="preserve"> jatkossa</w:t>
            </w:r>
          </w:p>
        </w:tc>
        <w:tc>
          <w:tcPr>
            <w:tcW w:w="198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</w:tcPr>
          <w:p w14:paraId="57B1FC9F" w14:textId="77777777" w:rsidR="00FA7F7E" w:rsidRPr="000B3845" w:rsidRDefault="00FA7F7E" w:rsidP="00A8423E">
            <w:pPr>
              <w:rPr>
                <w:color w:val="A6A6A6" w:themeColor="background1" w:themeShade="A6"/>
                <w:sz w:val="18"/>
                <w:szCs w:val="18"/>
              </w:rPr>
            </w:pPr>
            <w:r w:rsidRPr="000B3845">
              <w:rPr>
                <w:color w:val="A6A6A6" w:themeColor="background1" w:themeShade="A6"/>
                <w:sz w:val="18"/>
                <w:szCs w:val="18"/>
              </w:rPr>
              <w:t>-</w:t>
            </w:r>
          </w:p>
        </w:tc>
      </w:tr>
      <w:tr w:rsidR="00FA7F7E" w:rsidRPr="00D77945" w14:paraId="0A9E5405" w14:textId="77777777" w:rsidTr="002C600B">
        <w:trPr>
          <w:trHeight w:val="397"/>
        </w:trPr>
        <w:tc>
          <w:tcPr>
            <w:tcW w:w="2552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</w:tcPr>
          <w:p w14:paraId="32D7ED9D" w14:textId="77777777" w:rsidR="00FA7F7E" w:rsidRPr="000B3845" w:rsidRDefault="00FA7F7E" w:rsidP="00A8423E">
            <w:pPr>
              <w:rPr>
                <w:color w:val="A6A6A6" w:themeColor="background1" w:themeShade="A6"/>
                <w:sz w:val="18"/>
                <w:szCs w:val="18"/>
              </w:rPr>
            </w:pPr>
            <w:r w:rsidRPr="000B3845">
              <w:rPr>
                <w:color w:val="A6A6A6" w:themeColor="background1" w:themeShade="A6"/>
                <w:sz w:val="18"/>
                <w:szCs w:val="18"/>
              </w:rPr>
              <w:t>PatientLivingSubject.name</w:t>
            </w:r>
          </w:p>
        </w:tc>
        <w:tc>
          <w:tcPr>
            <w:tcW w:w="2693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20C36ABE" w14:textId="77777777" w:rsidR="00FA7F7E" w:rsidRPr="000B3845" w:rsidRDefault="00FA7F7E" w:rsidP="00A8423E">
            <w:pPr>
              <w:rPr>
                <w:color w:val="A6A6A6" w:themeColor="background1" w:themeShade="A6"/>
                <w:sz w:val="18"/>
                <w:szCs w:val="18"/>
              </w:rPr>
            </w:pPr>
            <w:r>
              <w:rPr>
                <w:color w:val="A6A6A6" w:themeColor="background1" w:themeShade="A6"/>
                <w:sz w:val="18"/>
                <w:szCs w:val="18"/>
              </w:rPr>
              <w:t>Potilaan nimi</w:t>
            </w:r>
          </w:p>
        </w:tc>
        <w:tc>
          <w:tcPr>
            <w:tcW w:w="2268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  <w:tcMar>
              <w:top w:w="85" w:type="dxa"/>
              <w:bottom w:w="85" w:type="dxa"/>
            </w:tcMar>
          </w:tcPr>
          <w:p w14:paraId="03E2B22D" w14:textId="77777777" w:rsidR="00FA7F7E" w:rsidRPr="000B3845" w:rsidRDefault="00FA7F7E" w:rsidP="00A8423E">
            <w:pPr>
              <w:rPr>
                <w:color w:val="A6A6A6" w:themeColor="background1" w:themeShade="A6"/>
                <w:sz w:val="18"/>
                <w:szCs w:val="18"/>
              </w:rPr>
            </w:pPr>
            <w:r w:rsidRPr="000B3845">
              <w:rPr>
                <w:color w:val="A6A6A6" w:themeColor="background1" w:themeShade="A6"/>
                <w:sz w:val="18"/>
                <w:szCs w:val="18"/>
              </w:rPr>
              <w:t>varattu käyttöön</w:t>
            </w:r>
            <w:r>
              <w:rPr>
                <w:color w:val="A6A6A6" w:themeColor="background1" w:themeShade="A6"/>
                <w:sz w:val="18"/>
                <w:szCs w:val="18"/>
              </w:rPr>
              <w:t xml:space="preserve"> jatkossa</w:t>
            </w:r>
          </w:p>
        </w:tc>
        <w:tc>
          <w:tcPr>
            <w:tcW w:w="198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</w:tcPr>
          <w:p w14:paraId="2ADA0FD6" w14:textId="77777777" w:rsidR="00FA7F7E" w:rsidRPr="000B3845" w:rsidRDefault="00FA7F7E" w:rsidP="00A8423E">
            <w:pPr>
              <w:rPr>
                <w:color w:val="A6A6A6" w:themeColor="background1" w:themeShade="A6"/>
                <w:sz w:val="18"/>
                <w:szCs w:val="18"/>
              </w:rPr>
            </w:pPr>
            <w:r w:rsidRPr="000B3845">
              <w:rPr>
                <w:color w:val="A6A6A6" w:themeColor="background1" w:themeShade="A6"/>
                <w:sz w:val="18"/>
                <w:szCs w:val="18"/>
              </w:rPr>
              <w:t>-</w:t>
            </w:r>
          </w:p>
        </w:tc>
      </w:tr>
      <w:tr w:rsidR="00FA7F7E" w:rsidRPr="00255585" w14:paraId="771E7F17" w14:textId="77777777" w:rsidTr="002C600B">
        <w:trPr>
          <w:trHeight w:val="397"/>
        </w:trPr>
        <w:tc>
          <w:tcPr>
            <w:tcW w:w="2552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</w:tcPr>
          <w:p w14:paraId="7709FE08" w14:textId="77777777" w:rsidR="00FA7F7E" w:rsidRPr="00193CBB" w:rsidRDefault="00FA7F7E" w:rsidP="00A8423E">
            <w:pPr>
              <w:rPr>
                <w:sz w:val="18"/>
                <w:szCs w:val="18"/>
              </w:rPr>
            </w:pPr>
            <w:r w:rsidRPr="00193CBB">
              <w:rPr>
                <w:sz w:val="18"/>
                <w:szCs w:val="18"/>
              </w:rPr>
              <w:t>specialQueryCode</w:t>
            </w:r>
          </w:p>
          <w:p w14:paraId="55637E47" w14:textId="77777777" w:rsidR="00FA7F7E" w:rsidRPr="00193CBB" w:rsidRDefault="00FA7F7E" w:rsidP="00A8423E">
            <w:pPr>
              <w:rPr>
                <w:sz w:val="18"/>
                <w:szCs w:val="18"/>
              </w:rPr>
            </w:pPr>
            <w:r w:rsidRPr="00193CBB">
              <w:rPr>
                <w:sz w:val="18"/>
                <w:szCs w:val="18"/>
              </w:rPr>
              <w:t>code = 4 Asiakirjan muoto</w:t>
            </w:r>
          </w:p>
        </w:tc>
        <w:tc>
          <w:tcPr>
            <w:tcW w:w="2693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64F04FEB" w14:textId="77777777" w:rsidR="00FA7F7E" w:rsidRPr="00193CBB" w:rsidRDefault="00FA7F7E" w:rsidP="00A8423E">
            <w:pPr>
              <w:rPr>
                <w:sz w:val="18"/>
                <w:szCs w:val="18"/>
              </w:rPr>
            </w:pPr>
            <w:r w:rsidRPr="00193CBB">
              <w:rPr>
                <w:sz w:val="18"/>
                <w:szCs w:val="18"/>
              </w:rPr>
              <w:t>Kertoo, haeta</w:t>
            </w:r>
            <w:r>
              <w:rPr>
                <w:sz w:val="18"/>
                <w:szCs w:val="18"/>
              </w:rPr>
              <w:t>anko reseptin xml- vai pdf-muoto</w:t>
            </w:r>
            <w:r w:rsidRPr="00193CBB">
              <w:rPr>
                <w:sz w:val="18"/>
                <w:szCs w:val="18"/>
              </w:rPr>
              <w:t>.</w:t>
            </w:r>
          </w:p>
        </w:tc>
        <w:tc>
          <w:tcPr>
            <w:tcW w:w="2268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  <w:tcMar>
              <w:top w:w="85" w:type="dxa"/>
              <w:bottom w:w="85" w:type="dxa"/>
            </w:tcMar>
          </w:tcPr>
          <w:p w14:paraId="7236DA50" w14:textId="77777777" w:rsidR="00FA7F7E" w:rsidRPr="005B3C52" w:rsidRDefault="00FA7F7E" w:rsidP="00A842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 käytössä</w:t>
            </w:r>
          </w:p>
        </w:tc>
        <w:tc>
          <w:tcPr>
            <w:tcW w:w="198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</w:tcPr>
          <w:p w14:paraId="3D621723" w14:textId="77777777" w:rsidR="00FA7F7E" w:rsidRPr="005B3C52" w:rsidRDefault="00FA7F7E" w:rsidP="00A8423E">
            <w:pPr>
              <w:rPr>
                <w:sz w:val="18"/>
                <w:szCs w:val="18"/>
              </w:rPr>
            </w:pPr>
            <w:r w:rsidRPr="005B3C52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akollinen</w:t>
            </w:r>
          </w:p>
        </w:tc>
      </w:tr>
    </w:tbl>
    <w:p w14:paraId="67FE8C57" w14:textId="77777777" w:rsidR="00FA7F7E" w:rsidRPr="002C600B" w:rsidRDefault="00FA7F7E" w:rsidP="00F862F7">
      <w:pPr>
        <w:pStyle w:val="Kuvateksti"/>
        <w:rPr>
          <w:lang w:val="fi-FI"/>
        </w:rPr>
      </w:pPr>
      <w:r w:rsidRPr="002C600B">
        <w:rPr>
          <w:lang w:val="fi-FI"/>
        </w:rPr>
        <w:t>Taulukko 3: Yhteenveto eri interaktioissa tuetuista hakuparametreista pakollisuuksineen</w:t>
      </w:r>
    </w:p>
    <w:p w14:paraId="2B5AD088" w14:textId="77777777" w:rsidR="00FA7F7E" w:rsidRDefault="00FA7F7E" w:rsidP="00FA7F7E">
      <w:pPr>
        <w:pStyle w:val="Kuvateksti"/>
        <w:rPr>
          <w:lang w:val="fi-FI"/>
        </w:rPr>
      </w:pPr>
    </w:p>
    <w:p w14:paraId="55FEAC99" w14:textId="77777777" w:rsidR="00FA7F7E" w:rsidRPr="00564557" w:rsidRDefault="00FA7F7E" w:rsidP="00564557">
      <w:pPr>
        <w:pStyle w:val="LeiptekstiNormalharva"/>
        <w:rPr>
          <w:b/>
        </w:rPr>
      </w:pPr>
      <w:r w:rsidRPr="00564557">
        <w:rPr>
          <w:b/>
        </w:rPr>
        <w:t>ClinicalDocument.code</w:t>
      </w:r>
    </w:p>
    <w:p w14:paraId="26305674" w14:textId="77777777" w:rsidR="00FA7F7E" w:rsidRDefault="00FA7F7E" w:rsidP="00564557">
      <w:pPr>
        <w:pStyle w:val="LeiptekstiNormalharva"/>
      </w:pPr>
      <w:r>
        <w:t xml:space="preserve">Vapaaehtoinen parametri, jonka voi laittaa kyselyyn. Tässä elementissä (tietotyyppiä CE) voidaan ilmoittaa haluttu dokumenttityyppi. Käytettävä koodisto on kansallisessa koodistopalvelussa julkaistu koodisto 1.2.246.537.5.40105 </w:t>
      </w:r>
      <w:r w:rsidRPr="00970481">
        <w:rPr>
          <w:i/>
        </w:rPr>
        <w:t>Sähköinen lääkemääräys - Reseptisanoman tyyppi</w:t>
      </w:r>
      <w:r>
        <w:t xml:space="preserve">. Rajat ylittävässä reseptissä ainoa sallittu arvo tässä on ’1’. </w:t>
      </w:r>
    </w:p>
    <w:p w14:paraId="2771770F" w14:textId="77777777" w:rsidR="00FA7F7E" w:rsidRPr="00564557" w:rsidRDefault="00FA7F7E" w:rsidP="00564557">
      <w:pPr>
        <w:pStyle w:val="LeiptekstiNormalharva"/>
        <w:rPr>
          <w:b/>
        </w:rPr>
      </w:pPr>
      <w:r w:rsidRPr="00564557">
        <w:rPr>
          <w:b/>
        </w:rPr>
        <w:lastRenderedPageBreak/>
        <w:t>ClinicalDocument.id</w:t>
      </w:r>
    </w:p>
    <w:p w14:paraId="46F148E6" w14:textId="77777777" w:rsidR="00FA7F7E" w:rsidRDefault="00FA7F7E" w:rsidP="00564557">
      <w:pPr>
        <w:pStyle w:val="LeiptekstiNormalharva"/>
      </w:pPr>
      <w:r w:rsidRPr="004B1E20">
        <w:t>Tällä elementillä (tietotyyppiä II) voidaan pyytää yksi asiakirja antamalla halut</w:t>
      </w:r>
      <w:r>
        <w:t>un asiakirja</w:t>
      </w:r>
      <w:r w:rsidRPr="004B1E20">
        <w:t>n ainutlaatui</w:t>
      </w:r>
      <w:r>
        <w:t>nen</w:t>
      </w:r>
      <w:r w:rsidRPr="004B1E20">
        <w:t xml:space="preserve"> OID-tunniste. Rajat ylittävässä reseptissä hakuparametria on tarkoitus käyttää silloin, kun</w:t>
      </w:r>
      <w:r w:rsidRPr="00794AEB">
        <w:t xml:space="preserve"> ulkomailta on</w:t>
      </w:r>
      <w:r>
        <w:t xml:space="preserve"> ensin</w:t>
      </w:r>
      <w:r w:rsidRPr="00794AEB">
        <w:t xml:space="preserve"> kansallisen yhteyspisteen kautta haettu tuoreet kuvailutiedot ja näiden perusteella tiedetään tietty asiakirja, joka halutaan hakea.</w:t>
      </w:r>
      <w:r>
        <w:t xml:space="preserve"> </w:t>
      </w:r>
    </w:p>
    <w:p w14:paraId="31868037" w14:textId="77777777" w:rsidR="00FA7F7E" w:rsidRPr="00564557" w:rsidRDefault="00FA7F7E" w:rsidP="00564557">
      <w:pPr>
        <w:pStyle w:val="LeiptekstiNormalharva"/>
        <w:rPr>
          <w:b/>
          <w:highlight w:val="white"/>
        </w:rPr>
      </w:pPr>
      <w:r w:rsidRPr="00564557">
        <w:rPr>
          <w:b/>
          <w:highlight w:val="white"/>
        </w:rPr>
        <w:t>Patient.id</w:t>
      </w:r>
    </w:p>
    <w:p w14:paraId="0FF17D99" w14:textId="77777777" w:rsidR="00FA7F7E" w:rsidRDefault="00FA7F7E" w:rsidP="00564557">
      <w:pPr>
        <w:pStyle w:val="LeiptekstiNormalharva"/>
        <w:rPr>
          <w:highlight w:val="white"/>
        </w:rPr>
      </w:pPr>
      <w:r>
        <w:rPr>
          <w:highlight w:val="white"/>
        </w:rPr>
        <w:t>Tässä elementissä ilmoitetaan potilas, jonka asiakirjoja pyydetään.</w:t>
      </w:r>
    </w:p>
    <w:p w14:paraId="3E6C123A" w14:textId="77777777" w:rsidR="00FA7F7E" w:rsidRDefault="00FA7F7E" w:rsidP="00564557">
      <w:pPr>
        <w:pStyle w:val="LeiptekstiNormalharva"/>
        <w:rPr>
          <w:rStyle w:val="LeiptekstiChar"/>
        </w:rPr>
      </w:pPr>
      <w:r>
        <w:rPr>
          <w:highlight w:val="white"/>
        </w:rPr>
        <w:t xml:space="preserve">Kuvailutietojen hakua varten elementissä ilmoitetaan potilaan yksilöivä tunniste tai tunnisteet. </w:t>
      </w:r>
      <w:r w:rsidRPr="009B783B">
        <w:rPr>
          <w:highlight w:val="white"/>
        </w:rPr>
        <w:t>Tarvittavat tunnisteet eroavat maakohtaisesti</w:t>
      </w:r>
      <w:r w:rsidRPr="009B783B">
        <w:t>, ja ne on kuvattu pakollisuuksineen maakohtaisesti</w:t>
      </w:r>
      <w:r>
        <w:t xml:space="preserve"> kansallisessa</w:t>
      </w:r>
      <w:r w:rsidRPr="009B783B">
        <w:t xml:space="preserve"> koodistopalvelussa</w:t>
      </w:r>
      <w:r>
        <w:t xml:space="preserve"> julkaistussa koodistossa </w:t>
      </w:r>
      <w:r w:rsidRPr="0019059C">
        <w:t>1.2.246.537.5.40304</w:t>
      </w:r>
      <w:r>
        <w:t xml:space="preserve"> </w:t>
      </w:r>
      <w:r w:rsidRPr="0019059C">
        <w:rPr>
          <w:i/>
        </w:rPr>
        <w:t>Sähköinen lääkemääräys - Rajat ylittävän reseptin maakohtaiset hakuparametrit</w:t>
      </w:r>
      <w:r w:rsidRPr="00063E9B">
        <w:t>.</w:t>
      </w:r>
      <w:r>
        <w:t xml:space="preserve"> </w:t>
      </w:r>
      <w:r w:rsidRPr="00710E8D">
        <w:rPr>
          <w:rStyle w:val="LeiptekstiChar"/>
        </w:rPr>
        <w:t>Tunnisteet annetaan koodiston mukaisessa järjestyksessä.</w:t>
      </w:r>
      <w:r>
        <w:rPr>
          <w:rStyle w:val="LeiptekstiChar"/>
        </w:rPr>
        <w:t xml:space="preserve"> Kyselyparametrien @root-attribuuttiin annetaan vakioarvo ’</w:t>
      </w:r>
      <w:r>
        <w:rPr>
          <w:color w:val="1F497D"/>
        </w:rPr>
        <w:t>1.2.246.556.12.4.22</w:t>
      </w:r>
      <w:r>
        <w:rPr>
          <w:rStyle w:val="LeiptekstiChar"/>
        </w:rPr>
        <w:t>’.</w:t>
      </w:r>
    </w:p>
    <w:p w14:paraId="53040506" w14:textId="77777777" w:rsidR="00FA7F7E" w:rsidRPr="001C44E2" w:rsidRDefault="00FA7F7E" w:rsidP="00564557">
      <w:pPr>
        <w:pStyle w:val="LeiptekstiNormalharva"/>
      </w:pPr>
      <w:r w:rsidRPr="00193CBB">
        <w:t>Asiakirjan hakua varten apteekkijärjestelmä saa potilaan yksilöivän tunnisteen kuvailutietojen haun vastauksessa.</w:t>
      </w:r>
      <w:r>
        <w:t xml:space="preserve"> Kyseistä yksilöivää tunnistetta käytetään tässä elementissä tietyn asiakirjan hakuun.</w:t>
      </w:r>
    </w:p>
    <w:p w14:paraId="5C419BBB" w14:textId="77777777" w:rsidR="00FA7F7E" w:rsidRPr="00564557" w:rsidRDefault="00FA7F7E" w:rsidP="00564557">
      <w:pPr>
        <w:pStyle w:val="LeiptekstiNormalharva"/>
        <w:rPr>
          <w:b/>
        </w:rPr>
      </w:pPr>
      <w:r w:rsidRPr="00564557">
        <w:rPr>
          <w:b/>
        </w:rPr>
        <w:t>specialQueryCode</w:t>
      </w:r>
    </w:p>
    <w:p w14:paraId="5C004BFE" w14:textId="77777777" w:rsidR="00FA7F7E" w:rsidRDefault="00FA7F7E" w:rsidP="00564557">
      <w:pPr>
        <w:pStyle w:val="LeiptekstiNormalharva"/>
      </w:pPr>
      <w:r>
        <w:t>Tällä kentällä ilmoitetaan sen maan koodi, josta tietoja haetaan, sekä haettavan asiakirjan muoto. Kentässä käytetään koodistoa KanTa-palvelut - Sisäis</w:t>
      </w:r>
      <w:r w:rsidRPr="009740C3">
        <w:t>en kyselykoodisto</w:t>
      </w:r>
      <w:r>
        <w:t xml:space="preserve">n </w:t>
      </w:r>
      <w:r w:rsidRPr="009740C3">
        <w:t>1.2.246.537.5.40187.2011</w:t>
      </w:r>
      <w:r>
        <w:t xml:space="preserve"> ilmaisemaan, mitä tietoa hakuparametrilla tarkoitetaan</w:t>
      </w:r>
      <w:r w:rsidRPr="003841D0">
        <w:t xml:space="preserve">. Kenttään code (tietotyyppiä CD) annetaan </w:t>
      </w:r>
      <w:r>
        <w:t xml:space="preserve">koodistosta </w:t>
      </w:r>
      <w:r w:rsidRPr="003841D0">
        <w:t>arvo, joka kuvaa min</w:t>
      </w:r>
      <w:r>
        <w:t>kälaista tietoa haetaan ja value-kenttää</w:t>
      </w:r>
      <w:r w:rsidRPr="003841D0">
        <w:t>n (tietotyyppiä CD</w:t>
      </w:r>
      <w:r>
        <w:t>) arvo, jolla haetaan.</w:t>
      </w:r>
    </w:p>
    <w:p w14:paraId="1270412B" w14:textId="77777777" w:rsidR="00FA7F7E" w:rsidRDefault="00FA7F7E" w:rsidP="00564557">
      <w:pPr>
        <w:pStyle w:val="LeiptekstiNormalharva"/>
      </w:pPr>
      <w:r>
        <w:t>Maakoodi ilmoitetaan käyttämällä elementissä codea ’3’. Value-kenttään annetaan sen maan koodi, josta tietoja haetaan. Käytettävissä olevat maakoodit on julkaistu kansallisessa</w:t>
      </w:r>
      <w:r w:rsidRPr="009B783B">
        <w:t xml:space="preserve"> koodistopalvelussa</w:t>
      </w:r>
      <w:r>
        <w:t xml:space="preserve"> julkaistussa koodistossa </w:t>
      </w:r>
      <w:r w:rsidRPr="0019059C">
        <w:t>1.2.246.537.5.40304</w:t>
      </w:r>
      <w:r>
        <w:t xml:space="preserve"> </w:t>
      </w:r>
      <w:r w:rsidRPr="0019059C">
        <w:rPr>
          <w:i/>
        </w:rPr>
        <w:t>Sähköinen lääkemääräys - Rajat ylittävän reseptin maakohtaiset hakuparametrit</w:t>
      </w:r>
      <w:r w:rsidRPr="00063E9B">
        <w:t>.</w:t>
      </w:r>
    </w:p>
    <w:p w14:paraId="7780C5B1" w14:textId="77777777" w:rsidR="00FA7F7E" w:rsidRDefault="00FA7F7E" w:rsidP="00564557">
      <w:pPr>
        <w:pStyle w:val="LeiptekstiNormalharva"/>
      </w:pPr>
      <w:r>
        <w:t>Haettavan asiakirja muoto ilmoitetaan käyttämällä elementissä codea ”4”. Value-kenttään annetaan joko ”PDF” tai ”XML”.</w:t>
      </w:r>
    </w:p>
    <w:p w14:paraId="222D048C" w14:textId="77777777" w:rsidR="00FA7F7E" w:rsidRDefault="00FA7F7E" w:rsidP="00564557">
      <w:pPr>
        <w:pStyle w:val="LeiptekstiNormalharva"/>
      </w:pPr>
      <w:r>
        <w:t>Esim. maakoodin ilmoittamisesta:</w:t>
      </w:r>
    </w:p>
    <w:p w14:paraId="34144268" w14:textId="77777777" w:rsidR="00FA7F7E" w:rsidRPr="00021B1D" w:rsidRDefault="00FA7F7E" w:rsidP="00564557">
      <w:pPr>
        <w:pStyle w:val="Leipteksti"/>
        <w:spacing w:after="0"/>
        <w:ind w:left="0"/>
        <w:rPr>
          <w:rFonts w:ascii="Arial" w:hAnsi="Arial" w:cs="Arial"/>
          <w:color w:val="000000"/>
          <w:szCs w:val="20"/>
          <w:highlight w:val="white"/>
        </w:rPr>
      </w:pPr>
      <w:r w:rsidRPr="00021B1D">
        <w:t xml:space="preserve"> </w:t>
      </w:r>
      <w:r w:rsidRPr="00021B1D">
        <w:rPr>
          <w:rFonts w:ascii="Arial" w:hAnsi="Arial" w:cs="Arial"/>
          <w:color w:val="0000FF"/>
          <w:szCs w:val="20"/>
          <w:highlight w:val="white"/>
        </w:rPr>
        <w:t>&lt;</w:t>
      </w:r>
      <w:r w:rsidRPr="00021B1D">
        <w:rPr>
          <w:rFonts w:ascii="Arial" w:hAnsi="Arial" w:cs="Arial"/>
          <w:color w:val="800000"/>
          <w:szCs w:val="20"/>
          <w:highlight w:val="white"/>
        </w:rPr>
        <w:t>queryByParameter</w:t>
      </w:r>
      <w:r w:rsidRPr="00021B1D">
        <w:rPr>
          <w:rFonts w:ascii="Arial" w:hAnsi="Arial" w:cs="Arial"/>
          <w:color w:val="0000FF"/>
          <w:szCs w:val="20"/>
          <w:highlight w:val="white"/>
        </w:rPr>
        <w:t>&gt;</w:t>
      </w:r>
    </w:p>
    <w:p w14:paraId="08445791" w14:textId="77777777" w:rsidR="00FA7F7E" w:rsidRPr="00021B1D" w:rsidRDefault="00FA7F7E" w:rsidP="00564557">
      <w:pPr>
        <w:pStyle w:val="Leipteksti"/>
        <w:spacing w:after="0"/>
        <w:ind w:left="0" w:firstLine="1304"/>
        <w:rPr>
          <w:rFonts w:ascii="Arial" w:hAnsi="Arial" w:cs="Arial"/>
          <w:color w:val="000000"/>
          <w:szCs w:val="20"/>
          <w:highlight w:val="white"/>
        </w:rPr>
      </w:pPr>
      <w:r w:rsidRPr="00021B1D">
        <w:rPr>
          <w:rFonts w:ascii="Arial" w:hAnsi="Arial" w:cs="Arial"/>
          <w:color w:val="0000FF"/>
          <w:szCs w:val="20"/>
          <w:highlight w:val="white"/>
        </w:rPr>
        <w:t>&lt;</w:t>
      </w:r>
      <w:r w:rsidRPr="00021B1D">
        <w:rPr>
          <w:rFonts w:ascii="Arial" w:hAnsi="Arial" w:cs="Arial"/>
          <w:color w:val="800000"/>
          <w:szCs w:val="20"/>
          <w:highlight w:val="white"/>
        </w:rPr>
        <w:t>specialQueryCode</w:t>
      </w:r>
      <w:r w:rsidRPr="00021B1D">
        <w:rPr>
          <w:rFonts w:ascii="Arial" w:hAnsi="Arial" w:cs="Arial"/>
          <w:color w:val="0000FF"/>
          <w:szCs w:val="20"/>
          <w:highlight w:val="white"/>
        </w:rPr>
        <w:t>&gt;</w:t>
      </w:r>
    </w:p>
    <w:p w14:paraId="40E0099A" w14:textId="77777777" w:rsidR="00FA7F7E" w:rsidRPr="009740C3" w:rsidRDefault="00FA7F7E" w:rsidP="00564557">
      <w:pPr>
        <w:pStyle w:val="Leipteksti"/>
        <w:spacing w:after="0"/>
        <w:ind w:left="0"/>
        <w:rPr>
          <w:rFonts w:ascii="Arial" w:hAnsi="Arial" w:cs="Arial"/>
          <w:color w:val="000000"/>
          <w:szCs w:val="20"/>
          <w:highlight w:val="white"/>
        </w:rPr>
      </w:pPr>
      <w:r w:rsidRPr="00021B1D">
        <w:rPr>
          <w:rFonts w:ascii="Arial" w:hAnsi="Arial" w:cs="Arial"/>
          <w:color w:val="000000"/>
          <w:szCs w:val="20"/>
          <w:highlight w:val="white"/>
        </w:rPr>
        <w:tab/>
      </w:r>
      <w:r w:rsidRPr="00021B1D">
        <w:rPr>
          <w:rFonts w:ascii="Arial" w:hAnsi="Arial" w:cs="Arial"/>
          <w:color w:val="000000"/>
          <w:szCs w:val="20"/>
          <w:highlight w:val="white"/>
        </w:rPr>
        <w:tab/>
      </w:r>
      <w:r w:rsidRPr="009740C3">
        <w:rPr>
          <w:rFonts w:ascii="Arial" w:hAnsi="Arial" w:cs="Arial"/>
          <w:color w:val="0000FF"/>
          <w:szCs w:val="20"/>
          <w:highlight w:val="white"/>
        </w:rPr>
        <w:t>&lt;</w:t>
      </w:r>
      <w:r w:rsidRPr="009740C3">
        <w:rPr>
          <w:rFonts w:ascii="Arial" w:hAnsi="Arial" w:cs="Arial"/>
          <w:color w:val="800000"/>
          <w:szCs w:val="20"/>
          <w:highlight w:val="white"/>
        </w:rPr>
        <w:t>code</w:t>
      </w:r>
      <w:r w:rsidRPr="009740C3">
        <w:rPr>
          <w:rFonts w:ascii="Arial" w:hAnsi="Arial" w:cs="Arial"/>
          <w:color w:val="FF0000"/>
          <w:szCs w:val="20"/>
          <w:highlight w:val="white"/>
        </w:rPr>
        <w:t xml:space="preserve"> code</w:t>
      </w:r>
      <w:r w:rsidRPr="009740C3">
        <w:rPr>
          <w:rFonts w:ascii="Arial" w:hAnsi="Arial" w:cs="Arial"/>
          <w:color w:val="0000FF"/>
          <w:szCs w:val="20"/>
          <w:highlight w:val="white"/>
        </w:rPr>
        <w:t>="</w:t>
      </w:r>
      <w:r>
        <w:rPr>
          <w:rFonts w:ascii="Arial" w:hAnsi="Arial" w:cs="Arial"/>
          <w:color w:val="000000"/>
          <w:szCs w:val="20"/>
          <w:highlight w:val="white"/>
        </w:rPr>
        <w:t>3</w:t>
      </w:r>
      <w:r w:rsidRPr="009740C3">
        <w:rPr>
          <w:rFonts w:ascii="Arial" w:hAnsi="Arial" w:cs="Arial"/>
          <w:color w:val="0000FF"/>
          <w:szCs w:val="20"/>
          <w:highlight w:val="white"/>
        </w:rPr>
        <w:t>"</w:t>
      </w:r>
      <w:r w:rsidRPr="009740C3">
        <w:rPr>
          <w:rFonts w:ascii="Arial" w:hAnsi="Arial" w:cs="Arial"/>
          <w:color w:val="FF0000"/>
          <w:szCs w:val="20"/>
          <w:highlight w:val="white"/>
        </w:rPr>
        <w:t xml:space="preserve"> codeSystem</w:t>
      </w:r>
      <w:r w:rsidRPr="009740C3">
        <w:rPr>
          <w:rFonts w:ascii="Arial" w:hAnsi="Arial" w:cs="Arial"/>
          <w:color w:val="0000FF"/>
          <w:szCs w:val="20"/>
          <w:highlight w:val="white"/>
        </w:rPr>
        <w:t>="</w:t>
      </w:r>
      <w:r w:rsidRPr="009740C3">
        <w:rPr>
          <w:rFonts w:ascii="Arial" w:hAnsi="Arial" w:cs="Arial"/>
          <w:color w:val="000000"/>
          <w:szCs w:val="20"/>
        </w:rPr>
        <w:t xml:space="preserve">1.2.246.537.5.40187.2011 </w:t>
      </w:r>
      <w:r w:rsidRPr="009740C3">
        <w:rPr>
          <w:rFonts w:ascii="Arial" w:hAnsi="Arial" w:cs="Arial"/>
          <w:color w:val="0000FF"/>
          <w:szCs w:val="20"/>
          <w:highlight w:val="white"/>
        </w:rPr>
        <w:t>"</w:t>
      </w:r>
      <w:r w:rsidR="002C600B">
        <w:rPr>
          <w:rFonts w:ascii="Arial" w:hAnsi="Arial" w:cs="Arial"/>
          <w:color w:val="0000FF"/>
          <w:szCs w:val="20"/>
          <w:highlight w:val="white"/>
        </w:rPr>
        <w:t xml:space="preserve"> </w:t>
      </w:r>
      <w:r w:rsidRPr="009740C3">
        <w:rPr>
          <w:rFonts w:ascii="Arial" w:hAnsi="Arial" w:cs="Arial"/>
          <w:color w:val="FF0000"/>
          <w:szCs w:val="20"/>
          <w:highlight w:val="white"/>
        </w:rPr>
        <w:t xml:space="preserve"> codeSystemName</w:t>
      </w:r>
      <w:r w:rsidRPr="009740C3">
        <w:rPr>
          <w:rFonts w:ascii="Arial" w:hAnsi="Arial" w:cs="Arial"/>
          <w:color w:val="0000FF"/>
          <w:szCs w:val="20"/>
          <w:highlight w:val="white"/>
        </w:rPr>
        <w:t>="</w:t>
      </w:r>
      <w:r w:rsidRPr="009740C3">
        <w:rPr>
          <w:rFonts w:ascii="Arial" w:hAnsi="Arial" w:cs="Arial"/>
          <w:color w:val="000000"/>
          <w:szCs w:val="20"/>
        </w:rPr>
        <w:t>KanTa-palvelut - Sisäinen kyselykoodisto</w:t>
      </w:r>
      <w:r w:rsidRPr="009740C3">
        <w:rPr>
          <w:rFonts w:ascii="Arial" w:hAnsi="Arial" w:cs="Arial"/>
          <w:color w:val="0000FF"/>
          <w:szCs w:val="20"/>
          <w:highlight w:val="white"/>
        </w:rPr>
        <w:t>"</w:t>
      </w:r>
      <w:r w:rsidRPr="009740C3">
        <w:rPr>
          <w:rFonts w:ascii="Arial" w:hAnsi="Arial" w:cs="Arial"/>
          <w:color w:val="FF0000"/>
          <w:szCs w:val="20"/>
          <w:highlight w:val="white"/>
        </w:rPr>
        <w:t xml:space="preserve"> displayName</w:t>
      </w:r>
      <w:r w:rsidRPr="009740C3">
        <w:rPr>
          <w:rFonts w:ascii="Arial" w:hAnsi="Arial" w:cs="Arial"/>
          <w:color w:val="0000FF"/>
          <w:szCs w:val="20"/>
          <w:highlight w:val="white"/>
        </w:rPr>
        <w:t>="</w:t>
      </w:r>
      <w:r w:rsidRPr="00CB4746">
        <w:rPr>
          <w:rFonts w:ascii="Arial" w:hAnsi="Arial" w:cs="Arial"/>
          <w:szCs w:val="20"/>
          <w:highlight w:val="white"/>
        </w:rPr>
        <w:t>maakoodi</w:t>
      </w:r>
      <w:r w:rsidRPr="009740C3">
        <w:rPr>
          <w:rFonts w:ascii="Arial" w:hAnsi="Arial" w:cs="Arial"/>
          <w:color w:val="0000FF"/>
          <w:szCs w:val="20"/>
          <w:highlight w:val="white"/>
        </w:rPr>
        <w:t>"/&gt;</w:t>
      </w:r>
    </w:p>
    <w:p w14:paraId="6DDD2E10" w14:textId="77777777" w:rsidR="00FA7F7E" w:rsidRPr="005605F8" w:rsidRDefault="00FA7F7E" w:rsidP="00564557">
      <w:pPr>
        <w:pStyle w:val="Leipteksti"/>
        <w:spacing w:after="0"/>
        <w:ind w:left="0"/>
        <w:rPr>
          <w:rFonts w:ascii="Arial" w:hAnsi="Arial" w:cs="Arial"/>
          <w:color w:val="000000"/>
          <w:szCs w:val="20"/>
          <w:highlight w:val="white"/>
          <w:lang w:val="en-US"/>
        </w:rPr>
      </w:pPr>
      <w:r w:rsidRPr="009740C3">
        <w:rPr>
          <w:rFonts w:ascii="Arial" w:hAnsi="Arial" w:cs="Arial"/>
          <w:color w:val="000000"/>
          <w:szCs w:val="20"/>
          <w:highlight w:val="white"/>
        </w:rPr>
        <w:tab/>
      </w:r>
      <w:r w:rsidRPr="009740C3">
        <w:rPr>
          <w:rFonts w:ascii="Arial" w:hAnsi="Arial" w:cs="Arial"/>
          <w:color w:val="000000"/>
          <w:szCs w:val="20"/>
          <w:highlight w:val="white"/>
        </w:rPr>
        <w:tab/>
      </w:r>
      <w:r w:rsidRPr="005605F8">
        <w:rPr>
          <w:rFonts w:ascii="Arial" w:hAnsi="Arial" w:cs="Arial"/>
          <w:color w:val="0000FF"/>
          <w:szCs w:val="20"/>
          <w:highlight w:val="white"/>
          <w:lang w:val="en-US"/>
        </w:rPr>
        <w:t>&lt;</w:t>
      </w:r>
      <w:r w:rsidRPr="005605F8">
        <w:rPr>
          <w:rFonts w:ascii="Arial" w:hAnsi="Arial" w:cs="Arial"/>
          <w:color w:val="800000"/>
          <w:szCs w:val="20"/>
          <w:highlight w:val="white"/>
          <w:lang w:val="en-US"/>
        </w:rPr>
        <w:t>value</w:t>
      </w:r>
      <w:r w:rsidRPr="005605F8">
        <w:rPr>
          <w:rFonts w:ascii="Arial" w:hAnsi="Arial" w:cs="Arial"/>
          <w:color w:val="FF0000"/>
          <w:szCs w:val="20"/>
          <w:highlight w:val="white"/>
          <w:lang w:val="en-US"/>
        </w:rPr>
        <w:t xml:space="preserve"> code</w:t>
      </w:r>
      <w:r w:rsidRPr="005605F8">
        <w:rPr>
          <w:rFonts w:ascii="Arial" w:hAnsi="Arial" w:cs="Arial"/>
          <w:color w:val="0000FF"/>
          <w:szCs w:val="20"/>
          <w:highlight w:val="white"/>
          <w:lang w:val="en-US"/>
        </w:rPr>
        <w:t>="</w:t>
      </w:r>
      <w:r w:rsidRPr="00B16B0F">
        <w:rPr>
          <w:rFonts w:ascii="Arial" w:hAnsi="Arial" w:cs="Arial"/>
          <w:szCs w:val="20"/>
          <w:highlight w:val="white"/>
          <w:lang w:val="en-US"/>
        </w:rPr>
        <w:t>PT</w:t>
      </w:r>
      <w:r w:rsidRPr="005605F8">
        <w:rPr>
          <w:rFonts w:ascii="Arial" w:hAnsi="Arial" w:cs="Arial"/>
          <w:color w:val="0000FF"/>
          <w:szCs w:val="20"/>
          <w:highlight w:val="white"/>
          <w:lang w:val="en-US"/>
        </w:rPr>
        <w:t>"&gt;</w:t>
      </w:r>
    </w:p>
    <w:p w14:paraId="593D02D6" w14:textId="77777777" w:rsidR="00FA7F7E" w:rsidRPr="00021B1D" w:rsidRDefault="00FA7F7E" w:rsidP="00564557">
      <w:pPr>
        <w:pStyle w:val="Leipteksti"/>
        <w:spacing w:after="0"/>
        <w:ind w:left="0"/>
        <w:rPr>
          <w:rFonts w:ascii="Arial" w:hAnsi="Arial" w:cs="Arial"/>
          <w:color w:val="000000"/>
          <w:szCs w:val="20"/>
          <w:highlight w:val="white"/>
          <w:lang w:val="en-US"/>
        </w:rPr>
      </w:pPr>
      <w:r w:rsidRPr="005605F8">
        <w:rPr>
          <w:rFonts w:ascii="Arial" w:hAnsi="Arial" w:cs="Arial"/>
          <w:color w:val="000000"/>
          <w:szCs w:val="20"/>
          <w:highlight w:val="white"/>
          <w:lang w:val="en-US"/>
        </w:rPr>
        <w:tab/>
      </w:r>
      <w:r w:rsidRPr="00021B1D">
        <w:rPr>
          <w:rFonts w:ascii="Arial" w:hAnsi="Arial" w:cs="Arial"/>
          <w:color w:val="0000FF"/>
          <w:szCs w:val="20"/>
          <w:highlight w:val="white"/>
          <w:lang w:val="en-US"/>
        </w:rPr>
        <w:t>&lt;/</w:t>
      </w:r>
      <w:r w:rsidRPr="00021B1D">
        <w:rPr>
          <w:rFonts w:ascii="Arial" w:hAnsi="Arial" w:cs="Arial"/>
          <w:color w:val="800000"/>
          <w:szCs w:val="20"/>
          <w:highlight w:val="white"/>
          <w:lang w:val="en-US"/>
        </w:rPr>
        <w:t>specialQueryCode</w:t>
      </w:r>
      <w:r w:rsidRPr="00021B1D">
        <w:rPr>
          <w:rFonts w:ascii="Arial" w:hAnsi="Arial" w:cs="Arial"/>
          <w:color w:val="0000FF"/>
          <w:szCs w:val="20"/>
          <w:highlight w:val="white"/>
          <w:lang w:val="en-US"/>
        </w:rPr>
        <w:t>&gt;</w:t>
      </w:r>
    </w:p>
    <w:p w14:paraId="14A2C2A8" w14:textId="77777777" w:rsidR="00FA7F7E" w:rsidRDefault="00FA7F7E" w:rsidP="00564557">
      <w:pPr>
        <w:pStyle w:val="Leipteksti"/>
        <w:spacing w:after="0"/>
        <w:ind w:left="0"/>
        <w:rPr>
          <w:rFonts w:ascii="Arial" w:hAnsi="Arial" w:cs="Arial"/>
          <w:color w:val="0000FF"/>
          <w:szCs w:val="20"/>
          <w:highlight w:val="white"/>
          <w:lang w:val="en-US"/>
        </w:rPr>
      </w:pPr>
      <w:r w:rsidRPr="00021B1D">
        <w:rPr>
          <w:rFonts w:ascii="Arial" w:hAnsi="Arial" w:cs="Arial"/>
          <w:color w:val="0000FF"/>
          <w:szCs w:val="20"/>
          <w:highlight w:val="white"/>
          <w:lang w:val="en-US"/>
        </w:rPr>
        <w:t>&lt;/</w:t>
      </w:r>
      <w:r w:rsidRPr="00021B1D">
        <w:rPr>
          <w:rFonts w:ascii="Arial" w:hAnsi="Arial" w:cs="Arial"/>
          <w:color w:val="800000"/>
          <w:szCs w:val="20"/>
          <w:highlight w:val="white"/>
          <w:lang w:val="en-US"/>
        </w:rPr>
        <w:t>queryByParameter</w:t>
      </w:r>
      <w:r w:rsidRPr="00021B1D">
        <w:rPr>
          <w:rFonts w:ascii="Arial" w:hAnsi="Arial" w:cs="Arial"/>
          <w:color w:val="0000FF"/>
          <w:szCs w:val="20"/>
          <w:highlight w:val="white"/>
          <w:lang w:val="en-US"/>
        </w:rPr>
        <w:t>&gt;</w:t>
      </w:r>
    </w:p>
    <w:p w14:paraId="4312649F" w14:textId="77777777" w:rsidR="00803B34" w:rsidRDefault="00803B34" w:rsidP="00564557">
      <w:pPr>
        <w:pStyle w:val="Leipteksti"/>
        <w:spacing w:after="0"/>
        <w:ind w:left="0"/>
        <w:rPr>
          <w:rFonts w:ascii="Arial" w:hAnsi="Arial" w:cs="Arial"/>
          <w:color w:val="0000FF"/>
          <w:szCs w:val="20"/>
          <w:highlight w:val="white"/>
          <w:lang w:val="en-US"/>
        </w:rPr>
      </w:pPr>
    </w:p>
    <w:p w14:paraId="33AB0D71" w14:textId="77777777" w:rsidR="00AE66B0" w:rsidRDefault="00AE66B0" w:rsidP="00564557">
      <w:pPr>
        <w:pStyle w:val="Leipteksti"/>
        <w:spacing w:after="0"/>
        <w:ind w:left="0"/>
        <w:rPr>
          <w:rFonts w:ascii="Arial" w:hAnsi="Arial" w:cs="Arial"/>
          <w:color w:val="0000FF"/>
          <w:szCs w:val="20"/>
          <w:highlight w:val="white"/>
          <w:lang w:val="en-US"/>
        </w:rPr>
      </w:pPr>
    </w:p>
    <w:p w14:paraId="442F6E2F" w14:textId="77777777" w:rsidR="00FA7F7E" w:rsidRPr="00AE66B0" w:rsidRDefault="00FA7F7E" w:rsidP="00AE66B0">
      <w:pPr>
        <w:pStyle w:val="Otsikko2"/>
      </w:pPr>
      <w:bookmarkStart w:id="130" w:name="_Toc513470451"/>
      <w:bookmarkStart w:id="131" w:name="_Toc25233484"/>
      <w:r w:rsidRPr="00AE66B0">
        <w:t>Kyselyiden interaktiot</w:t>
      </w:r>
      <w:bookmarkEnd w:id="130"/>
      <w:bookmarkEnd w:id="131"/>
    </w:p>
    <w:p w14:paraId="6AA2DB83" w14:textId="77777777" w:rsidR="00FA7F7E" w:rsidRPr="00CE0F5B" w:rsidRDefault="00FA7F7E" w:rsidP="00AE66B0">
      <w:pPr>
        <w:pStyle w:val="Otsikko3"/>
        <w:rPr>
          <w:lang w:val="en-US"/>
        </w:rPr>
      </w:pPr>
      <w:bookmarkStart w:id="132" w:name="_Toc513470452"/>
      <w:bookmarkStart w:id="133" w:name="_Toc25233485"/>
      <w:r w:rsidRPr="00CE0F5B">
        <w:rPr>
          <w:lang w:val="en-US"/>
        </w:rPr>
        <w:t>Find Document Metadata Query (RCMR_IN300029FI01)</w:t>
      </w:r>
      <w:bookmarkEnd w:id="132"/>
      <w:bookmarkEnd w:id="133"/>
      <w:r w:rsidRPr="00CE0F5B">
        <w:rPr>
          <w:lang w:val="en-US"/>
        </w:rPr>
        <w:t xml:space="preserve">   </w:t>
      </w:r>
    </w:p>
    <w:p w14:paraId="04CC13A6" w14:textId="77777777" w:rsidR="00FA7F7E" w:rsidRDefault="00FA7F7E" w:rsidP="00AE66B0">
      <w:pPr>
        <w:pStyle w:val="LeiptekstiNormalharva"/>
      </w:pPr>
      <w:r>
        <w:t>Tällä interaktiolla apteekki hakee kansallisesta yhteyspisteestä pelkkiä dokumenttien kuvailutietoja.</w:t>
      </w:r>
    </w:p>
    <w:p w14:paraId="241A7FBA" w14:textId="77777777" w:rsidR="00FA7F7E" w:rsidRDefault="00FA7F7E" w:rsidP="00AE66B0">
      <w:pPr>
        <w:pStyle w:val="LeiptekstiNormalharva"/>
      </w:pPr>
      <w:r w:rsidRPr="00787206">
        <w:t xml:space="preserve">Kyselyn syy ilmaistaan reasonCodella </w:t>
      </w:r>
      <w:r w:rsidRPr="00A80B77">
        <w:t>33 Ulkomaisen lääkemääräyksen toimittaminen.</w:t>
      </w:r>
    </w:p>
    <w:p w14:paraId="27A2D3CB" w14:textId="77777777" w:rsidR="00FA7F7E" w:rsidRDefault="00FA7F7E" w:rsidP="00AE66B0">
      <w:pPr>
        <w:pStyle w:val="LeiptekstiNormalharva"/>
      </w:pPr>
      <w:r w:rsidRPr="00070022">
        <w:lastRenderedPageBreak/>
        <w:t>Kyselyn käsittelijä palau</w:t>
      </w:r>
      <w:r>
        <w:t xml:space="preserve">ttaa </w:t>
      </w:r>
      <w:r w:rsidRPr="009E0480">
        <w:t>kyselyvastaukset</w:t>
      </w:r>
      <w:r>
        <w:t xml:space="preserve"> interakti</w:t>
      </w:r>
      <w:r w:rsidRPr="00D91866">
        <w:t>olla RCMR_IN300030FI01. Vastauksena saadaan sanomatyypin RCMR_MT300001FI0</w:t>
      </w:r>
      <w:r w:rsidRPr="00A7754A">
        <w:t xml:space="preserve">1 ja tämän dokumentin lisärajoitusten mukaisia tietoja. </w:t>
      </w:r>
      <w:r>
        <w:t xml:space="preserve">Tietojen perusteella voidaan valita jokin resepteistä ja hakea sen täydelliset tiedot. </w:t>
      </w:r>
    </w:p>
    <w:tbl>
      <w:tblPr>
        <w:tblW w:w="9348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260"/>
        <w:gridCol w:w="4678"/>
        <w:gridCol w:w="2410"/>
      </w:tblGrid>
      <w:tr w:rsidR="00FA7F7E" w14:paraId="2257BFFD" w14:textId="77777777" w:rsidTr="000A06CA">
        <w:trPr>
          <w:tblCellSpacing w:w="15" w:type="dxa"/>
        </w:trPr>
        <w:tc>
          <w:tcPr>
            <w:tcW w:w="2215" w:type="dxa"/>
            <w:vAlign w:val="center"/>
          </w:tcPr>
          <w:p w14:paraId="2CA3E8B1" w14:textId="77777777" w:rsidR="00FA7F7E" w:rsidRPr="004A53B5" w:rsidRDefault="00FA7F7E" w:rsidP="00586A0A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 w:rsidRPr="004A53B5">
              <w:rPr>
                <w:rFonts w:ascii="Verdana" w:hAnsi="Verdana"/>
                <w:b/>
                <w:bCs/>
                <w:color w:val="000000"/>
                <w:szCs w:val="20"/>
              </w:rPr>
              <w:t>Trigger Event</w:t>
            </w:r>
          </w:p>
        </w:tc>
        <w:tc>
          <w:tcPr>
            <w:tcW w:w="4648" w:type="dxa"/>
          </w:tcPr>
          <w:p w14:paraId="27228EE4" w14:textId="77777777" w:rsidR="00FA7F7E" w:rsidRPr="004A53B5" w:rsidRDefault="00FA7F7E" w:rsidP="00586A0A">
            <w:pPr>
              <w:spacing w:after="240"/>
              <w:rPr>
                <w:rFonts w:ascii="Verdana" w:hAnsi="Verdana"/>
                <w:color w:val="000000"/>
                <w:szCs w:val="20"/>
              </w:rPr>
            </w:pPr>
            <w:r w:rsidRPr="004A53B5">
              <w:rPr>
                <w:rFonts w:ascii="Verdana" w:hAnsi="Verdana"/>
                <w:color w:val="000000"/>
                <w:szCs w:val="20"/>
              </w:rPr>
              <w:t>Document Query For Metadata</w:t>
            </w:r>
          </w:p>
        </w:tc>
        <w:tc>
          <w:tcPr>
            <w:tcW w:w="2365" w:type="dxa"/>
          </w:tcPr>
          <w:p w14:paraId="73D08A54" w14:textId="77777777" w:rsidR="00FA7F7E" w:rsidRPr="004A53B5" w:rsidRDefault="00FA7F7E" w:rsidP="00586A0A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RCMR_TE000901</w:t>
            </w:r>
            <w:r>
              <w:rPr>
                <w:rFonts w:ascii="Verdana" w:hAnsi="Verdana"/>
                <w:color w:val="000000"/>
                <w:szCs w:val="20"/>
              </w:rPr>
              <w:t>UV01</w:t>
            </w:r>
          </w:p>
        </w:tc>
      </w:tr>
      <w:tr w:rsidR="00FA7F7E" w14:paraId="2B35BFB6" w14:textId="77777777" w:rsidTr="000A06CA">
        <w:trPr>
          <w:tblCellSpacing w:w="15" w:type="dxa"/>
        </w:trPr>
        <w:tc>
          <w:tcPr>
            <w:tcW w:w="2215" w:type="dxa"/>
            <w:vAlign w:val="center"/>
          </w:tcPr>
          <w:p w14:paraId="1B6D0FF9" w14:textId="77777777" w:rsidR="00FA7F7E" w:rsidRDefault="00FA7F7E" w:rsidP="00586A0A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Transmission Wrapper</w:t>
            </w:r>
          </w:p>
        </w:tc>
        <w:tc>
          <w:tcPr>
            <w:tcW w:w="4648" w:type="dxa"/>
          </w:tcPr>
          <w:p w14:paraId="420A8CBD" w14:textId="77777777" w:rsidR="00FA7F7E" w:rsidRDefault="00FA7F7E" w:rsidP="00586A0A">
            <w:pPr>
              <w:spacing w:after="240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Send Message Payload</w:t>
            </w:r>
          </w:p>
        </w:tc>
        <w:tc>
          <w:tcPr>
            <w:tcW w:w="2365" w:type="dxa"/>
          </w:tcPr>
          <w:p w14:paraId="29C5FADD" w14:textId="77777777" w:rsidR="00FA7F7E" w:rsidRDefault="00FA7F7E" w:rsidP="00586A0A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MCCI_MT000100UV01</w:t>
            </w:r>
          </w:p>
        </w:tc>
      </w:tr>
      <w:tr w:rsidR="00FA7F7E" w14:paraId="463C4288" w14:textId="77777777" w:rsidTr="000A06CA">
        <w:trPr>
          <w:tblCellSpacing w:w="15" w:type="dxa"/>
        </w:trPr>
        <w:tc>
          <w:tcPr>
            <w:tcW w:w="2215" w:type="dxa"/>
            <w:vAlign w:val="center"/>
          </w:tcPr>
          <w:p w14:paraId="48087146" w14:textId="77777777" w:rsidR="00FA7F7E" w:rsidRDefault="00FA7F7E" w:rsidP="00586A0A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Control Act Wrapper</w:t>
            </w:r>
          </w:p>
        </w:tc>
        <w:tc>
          <w:tcPr>
            <w:tcW w:w="4648" w:type="dxa"/>
          </w:tcPr>
          <w:p w14:paraId="06EE6133" w14:textId="77777777" w:rsidR="00FA7F7E" w:rsidRPr="00486A68" w:rsidRDefault="00FA7F7E" w:rsidP="00586A0A">
            <w:pPr>
              <w:spacing w:after="240"/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486A68">
              <w:rPr>
                <w:rFonts w:ascii="Verdana" w:hAnsi="Verdana"/>
                <w:color w:val="000000"/>
                <w:szCs w:val="20"/>
                <w:lang w:val="en-US"/>
              </w:rPr>
              <w:t>Query Control Act Request : Query By Parameter</w:t>
            </w:r>
          </w:p>
        </w:tc>
        <w:tc>
          <w:tcPr>
            <w:tcW w:w="2365" w:type="dxa"/>
          </w:tcPr>
          <w:p w14:paraId="0213A20B" w14:textId="77777777" w:rsidR="00FA7F7E" w:rsidRDefault="00FA7F7E" w:rsidP="00586A0A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QUQI_MT021001UV01</w:t>
            </w:r>
          </w:p>
        </w:tc>
      </w:tr>
      <w:tr w:rsidR="00FA7F7E" w14:paraId="268A1916" w14:textId="77777777" w:rsidTr="000A06CA">
        <w:trPr>
          <w:tblCellSpacing w:w="15" w:type="dxa"/>
        </w:trPr>
        <w:tc>
          <w:tcPr>
            <w:tcW w:w="2215" w:type="dxa"/>
            <w:vAlign w:val="center"/>
          </w:tcPr>
          <w:p w14:paraId="10D140A4" w14:textId="77777777" w:rsidR="00FA7F7E" w:rsidRDefault="00FA7F7E" w:rsidP="00586A0A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Message Type</w:t>
            </w:r>
          </w:p>
        </w:tc>
        <w:tc>
          <w:tcPr>
            <w:tcW w:w="4648" w:type="dxa"/>
          </w:tcPr>
          <w:p w14:paraId="46A986E7" w14:textId="77777777" w:rsidR="00FA7F7E" w:rsidRPr="00486A68" w:rsidRDefault="00FA7F7E" w:rsidP="00586A0A">
            <w:pPr>
              <w:spacing w:after="240"/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486A68">
              <w:rPr>
                <w:rFonts w:ascii="Verdana" w:hAnsi="Verdana"/>
                <w:color w:val="000000"/>
                <w:szCs w:val="20"/>
                <w:lang w:val="en-US"/>
              </w:rPr>
              <w:t>Medical Records Parameter Query Message</w:t>
            </w:r>
          </w:p>
        </w:tc>
        <w:tc>
          <w:tcPr>
            <w:tcW w:w="2365" w:type="dxa"/>
          </w:tcPr>
          <w:p w14:paraId="70A93604" w14:textId="77777777" w:rsidR="00FA7F7E" w:rsidRDefault="00FA7F7E" w:rsidP="00586A0A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RCMR_MT</w:t>
            </w:r>
            <w:r>
              <w:rPr>
                <w:rFonts w:ascii="Verdana" w:hAnsi="Verdana"/>
                <w:color w:val="000000"/>
                <w:szCs w:val="20"/>
              </w:rPr>
              <w:t>3</w:t>
            </w:r>
            <w:r w:rsidRPr="00087D8C">
              <w:rPr>
                <w:rFonts w:ascii="Verdana" w:hAnsi="Verdana"/>
                <w:color w:val="000000"/>
                <w:szCs w:val="20"/>
              </w:rPr>
              <w:t>00003FI</w:t>
            </w:r>
            <w:r>
              <w:rPr>
                <w:rFonts w:ascii="Verdana" w:hAnsi="Verdana"/>
                <w:color w:val="000000"/>
                <w:szCs w:val="20"/>
              </w:rPr>
              <w:t>01</w:t>
            </w:r>
          </w:p>
        </w:tc>
      </w:tr>
    </w:tbl>
    <w:p w14:paraId="1AF12E8C" w14:textId="77777777" w:rsidR="00FA7F7E" w:rsidRDefault="00FA7F7E" w:rsidP="00FA7F7E"/>
    <w:tbl>
      <w:tblPr>
        <w:tblW w:w="9356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726"/>
        <w:gridCol w:w="2384"/>
        <w:gridCol w:w="3246"/>
      </w:tblGrid>
      <w:tr w:rsidR="00FA7F7E" w14:paraId="7E7A290A" w14:textId="77777777" w:rsidTr="002C2DE3">
        <w:trPr>
          <w:tblCellSpacing w:w="15" w:type="dxa"/>
        </w:trPr>
        <w:tc>
          <w:tcPr>
            <w:tcW w:w="92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936443" w14:textId="77777777" w:rsidR="00FA7F7E" w:rsidRDefault="00FA7F7E" w:rsidP="00A8423E">
            <w:pPr>
              <w:spacing w:before="150" w:after="45"/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  <w:t>Sending and Receiving Roles</w:t>
            </w:r>
          </w:p>
        </w:tc>
      </w:tr>
      <w:tr w:rsidR="00FA7F7E" w:rsidRPr="000866CA" w14:paraId="2C071114" w14:textId="77777777" w:rsidTr="002C2DE3">
        <w:trPr>
          <w:trHeight w:val="313"/>
          <w:tblCellSpacing w:w="15" w:type="dxa"/>
        </w:trPr>
        <w:tc>
          <w:tcPr>
            <w:tcW w:w="92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856882" w14:textId="77777777" w:rsidR="00FA7F7E" w:rsidRPr="006B439B" w:rsidRDefault="00FA7F7E" w:rsidP="00A8423E">
            <w:pPr>
              <w:spacing w:before="150" w:after="45"/>
              <w:rPr>
                <w:rFonts w:ascii="Verdana" w:hAnsi="Verdana" w:cs="Arial"/>
                <w:bCs/>
                <w:color w:val="FF0000"/>
                <w:sz w:val="19"/>
                <w:szCs w:val="19"/>
                <w:lang w:val="en-US"/>
              </w:rPr>
            </w:pPr>
            <w:r w:rsidRPr="00A568E2">
              <w:rPr>
                <w:rFonts w:ascii="Verdana" w:hAnsi="Verdana" w:cs="Arial"/>
                <w:b/>
                <w:bCs/>
                <w:sz w:val="19"/>
                <w:szCs w:val="19"/>
                <w:lang w:val="en-US"/>
              </w:rPr>
              <w:t>Sender</w:t>
            </w:r>
            <w:r w:rsidRPr="00A568E2">
              <w:rPr>
                <w:rFonts w:ascii="Verdana" w:hAnsi="Verdana" w:cs="Arial"/>
                <w:b/>
                <w:bCs/>
                <w:sz w:val="19"/>
                <w:szCs w:val="19"/>
                <w:lang w:val="en-US"/>
              </w:rPr>
              <w:tab/>
            </w:r>
            <w:r w:rsidRPr="00A568E2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>Document Originator</w:t>
            </w:r>
            <w:r w:rsidRPr="00A568E2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ab/>
            </w:r>
            <w:r w:rsidRPr="00A568E2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ab/>
            </w:r>
            <w:r w:rsidRPr="00A568E2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ab/>
              <w:t>RCMR_AR000001UV01</w:t>
            </w:r>
          </w:p>
        </w:tc>
      </w:tr>
      <w:tr w:rsidR="00FA7F7E" w:rsidRPr="000866CA" w14:paraId="408CBDB7" w14:textId="77777777" w:rsidTr="002C2DE3">
        <w:trPr>
          <w:tblCellSpacing w:w="15" w:type="dxa"/>
        </w:trPr>
        <w:tc>
          <w:tcPr>
            <w:tcW w:w="92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26FB8B" w14:textId="77777777" w:rsidR="00FA7F7E" w:rsidRPr="006B439B" w:rsidRDefault="00FA7F7E" w:rsidP="00A8423E">
            <w:pPr>
              <w:spacing w:before="150" w:after="45"/>
              <w:rPr>
                <w:rFonts w:ascii="Verdana" w:hAnsi="Verdana" w:cs="Arial"/>
                <w:bCs/>
                <w:color w:val="FF0000"/>
                <w:sz w:val="19"/>
                <w:szCs w:val="19"/>
                <w:lang w:val="en-US"/>
              </w:rPr>
            </w:pPr>
            <w:r w:rsidRPr="00BE2358">
              <w:rPr>
                <w:rFonts w:ascii="Verdana" w:hAnsi="Verdana" w:cs="Arial"/>
                <w:b/>
                <w:bCs/>
                <w:sz w:val="19"/>
                <w:szCs w:val="19"/>
                <w:lang w:val="en-US"/>
              </w:rPr>
              <w:t>Receiver</w:t>
            </w:r>
            <w:r w:rsidRPr="00BE2358">
              <w:rPr>
                <w:rFonts w:ascii="Verdana" w:hAnsi="Verdana" w:cs="Arial"/>
                <w:b/>
                <w:bCs/>
                <w:sz w:val="19"/>
                <w:szCs w:val="19"/>
                <w:lang w:val="en-US"/>
              </w:rPr>
              <w:tab/>
            </w:r>
            <w:r w:rsidRPr="00BE2358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>Content Required Document Management System</w:t>
            </w:r>
            <w:r w:rsidRPr="00BE2358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ab/>
              <w:t>RCMR_AR000003UV01</w:t>
            </w:r>
          </w:p>
        </w:tc>
      </w:tr>
      <w:tr w:rsidR="00FA7F7E" w:rsidRPr="00A80DEB" w14:paraId="0CEE458A" w14:textId="77777777" w:rsidTr="002C2DE3">
        <w:trPr>
          <w:tblCellSpacing w:w="15" w:type="dxa"/>
        </w:trPr>
        <w:tc>
          <w:tcPr>
            <w:tcW w:w="92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56F47D" w14:textId="77777777" w:rsidR="00FA7F7E" w:rsidRPr="00A80DEB" w:rsidRDefault="00FA7F7E" w:rsidP="00A8423E">
            <w:pPr>
              <w:spacing w:before="150" w:after="45"/>
              <w:rPr>
                <w:rFonts w:ascii="Verdana" w:hAnsi="Verdana" w:cs="Arial"/>
                <w:b/>
                <w:bCs/>
                <w:color w:val="000000"/>
                <w:sz w:val="19"/>
                <w:szCs w:val="19"/>
                <w:lang w:val="en-US"/>
              </w:rPr>
            </w:pPr>
            <w:r w:rsidRPr="00A80DEB">
              <w:rPr>
                <w:rFonts w:ascii="Verdana" w:hAnsi="Verdana" w:cs="Arial"/>
                <w:b/>
                <w:bCs/>
                <w:color w:val="000000"/>
                <w:sz w:val="19"/>
                <w:szCs w:val="19"/>
                <w:lang w:val="en-US"/>
              </w:rPr>
              <w:t>Receiver Responsibilities</w:t>
            </w:r>
          </w:p>
        </w:tc>
      </w:tr>
      <w:tr w:rsidR="00FA7F7E" w:rsidRPr="00A80DEB" w14:paraId="123014BE" w14:textId="77777777" w:rsidTr="002C2DE3">
        <w:trPr>
          <w:tblCellSpacing w:w="15" w:type="dxa"/>
        </w:trPr>
        <w:tc>
          <w:tcPr>
            <w:tcW w:w="3681" w:type="dxa"/>
          </w:tcPr>
          <w:p w14:paraId="2BEE88CA" w14:textId="77777777" w:rsidR="00FA7F7E" w:rsidRPr="00A80DEB" w:rsidRDefault="00FA7F7E" w:rsidP="00A8423E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A80DEB"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  <w:t>Reason</w:t>
            </w:r>
          </w:p>
        </w:tc>
        <w:tc>
          <w:tcPr>
            <w:tcW w:w="2354" w:type="dxa"/>
            <w:tcMar>
              <w:top w:w="15" w:type="dxa"/>
              <w:left w:w="15" w:type="dxa"/>
              <w:bottom w:w="15" w:type="dxa"/>
              <w:right w:w="75" w:type="dxa"/>
            </w:tcMar>
          </w:tcPr>
          <w:p w14:paraId="7902760F" w14:textId="77777777" w:rsidR="00FA7F7E" w:rsidRPr="00A80DEB" w:rsidRDefault="00FA7F7E" w:rsidP="00A8423E">
            <w:pPr>
              <w:jc w:val="right"/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A80DEB"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  <w:t>Trigger Event</w:t>
            </w:r>
          </w:p>
        </w:tc>
        <w:tc>
          <w:tcPr>
            <w:tcW w:w="3201" w:type="dxa"/>
          </w:tcPr>
          <w:p w14:paraId="6E7824FE" w14:textId="77777777" w:rsidR="00FA7F7E" w:rsidRPr="00A80DEB" w:rsidRDefault="00FA7F7E" w:rsidP="00A8423E">
            <w:pPr>
              <w:jc w:val="right"/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A80DEB"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  <w:t>Interaction</w:t>
            </w:r>
          </w:p>
        </w:tc>
      </w:tr>
      <w:tr w:rsidR="00FA7F7E" w14:paraId="27EAD104" w14:textId="77777777" w:rsidTr="002C2DE3">
        <w:trPr>
          <w:tblCellSpacing w:w="15" w:type="dxa"/>
        </w:trPr>
        <w:tc>
          <w:tcPr>
            <w:tcW w:w="3681" w:type="dxa"/>
          </w:tcPr>
          <w:p w14:paraId="59988939" w14:textId="77777777" w:rsidR="00FA7F7E" w:rsidRPr="00486A68" w:rsidRDefault="00FA7F7E" w:rsidP="00A8423E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486A68">
              <w:rPr>
                <w:rFonts w:ascii="Verdana" w:hAnsi="Verdana"/>
                <w:color w:val="000000"/>
                <w:szCs w:val="20"/>
                <w:lang w:val="en-US"/>
              </w:rPr>
              <w:t xml:space="preserve">Receiver's response to a query for document metadata is to return matching document metadata without associated documents. </w:t>
            </w:r>
          </w:p>
        </w:tc>
        <w:tc>
          <w:tcPr>
            <w:tcW w:w="2354" w:type="dxa"/>
            <w:tcMar>
              <w:top w:w="15" w:type="dxa"/>
              <w:left w:w="15" w:type="dxa"/>
              <w:bottom w:w="15" w:type="dxa"/>
              <w:right w:w="75" w:type="dxa"/>
            </w:tcMar>
          </w:tcPr>
          <w:p w14:paraId="4BD5457E" w14:textId="77777777" w:rsidR="00FA7F7E" w:rsidRDefault="00FA7F7E" w:rsidP="00A8423E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RCMR_TE000902</w:t>
            </w:r>
            <w:r>
              <w:rPr>
                <w:rFonts w:ascii="Verdana" w:hAnsi="Verdana"/>
                <w:color w:val="000000"/>
                <w:szCs w:val="20"/>
              </w:rPr>
              <w:t>UV01</w:t>
            </w:r>
          </w:p>
        </w:tc>
        <w:tc>
          <w:tcPr>
            <w:tcW w:w="3201" w:type="dxa"/>
          </w:tcPr>
          <w:p w14:paraId="4FD7E14B" w14:textId="77777777" w:rsidR="00FA7F7E" w:rsidRDefault="00FA7F7E" w:rsidP="00A8423E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RCMR_IN</w:t>
            </w:r>
            <w:r>
              <w:rPr>
                <w:rFonts w:ascii="Verdana" w:hAnsi="Verdana"/>
                <w:color w:val="000000"/>
                <w:szCs w:val="20"/>
              </w:rPr>
              <w:t>3</w:t>
            </w:r>
            <w:r w:rsidRPr="00087D8C">
              <w:rPr>
                <w:rFonts w:ascii="Verdana" w:hAnsi="Verdana"/>
                <w:color w:val="000000"/>
                <w:szCs w:val="20"/>
              </w:rPr>
              <w:t>00030FI</w:t>
            </w:r>
            <w:r>
              <w:rPr>
                <w:rFonts w:ascii="Verdana" w:hAnsi="Verdana"/>
                <w:color w:val="000000"/>
                <w:szCs w:val="20"/>
              </w:rPr>
              <w:t>01</w:t>
            </w:r>
          </w:p>
        </w:tc>
      </w:tr>
    </w:tbl>
    <w:p w14:paraId="766146F7" w14:textId="77777777" w:rsidR="00AE66B0" w:rsidRDefault="00AE66B0" w:rsidP="00AE66B0">
      <w:pPr>
        <w:pStyle w:val="Otsikko3"/>
        <w:numPr>
          <w:ilvl w:val="0"/>
          <w:numId w:val="0"/>
        </w:numPr>
        <w:ind w:left="992" w:hanging="992"/>
      </w:pPr>
      <w:bookmarkStart w:id="134" w:name="_Toc492904251"/>
      <w:bookmarkStart w:id="135" w:name="_Toc513470453"/>
    </w:p>
    <w:p w14:paraId="0CEC5AA2" w14:textId="77777777" w:rsidR="00FA7F7E" w:rsidRPr="00AE66B0" w:rsidRDefault="00FA7F7E" w:rsidP="00AE66B0">
      <w:pPr>
        <w:pStyle w:val="Otsikko3"/>
        <w:rPr>
          <w:lang w:val="en-US"/>
        </w:rPr>
      </w:pPr>
      <w:bookmarkStart w:id="136" w:name="_Toc25233486"/>
      <w:r w:rsidRPr="00AE66B0">
        <w:rPr>
          <w:lang w:val="en-US"/>
        </w:rPr>
        <w:t>Find Prescription Document for Dispense Abroad Metadata and Content Query (RCMR_IN303331FI01)</w:t>
      </w:r>
      <w:bookmarkEnd w:id="134"/>
      <w:bookmarkEnd w:id="135"/>
      <w:bookmarkEnd w:id="136"/>
      <w:r w:rsidRPr="00AE66B0">
        <w:rPr>
          <w:lang w:val="en-US"/>
        </w:rPr>
        <w:t xml:space="preserve">   </w:t>
      </w:r>
    </w:p>
    <w:p w14:paraId="625DB7B7" w14:textId="77777777" w:rsidR="00FA7F7E" w:rsidRDefault="00FA7F7E" w:rsidP="00AE66B0">
      <w:pPr>
        <w:pStyle w:val="LeiptekstiNormalharva"/>
      </w:pPr>
      <w:r>
        <w:t>Interaktiolla RCMR_IN303331FI01 apteekki hakee kansallisesta yhteyspisteestä tietyn lääkemääräyksen toimitettavaksi. Lääkemääräystä ei aseteta varaustilaan.</w:t>
      </w:r>
    </w:p>
    <w:p w14:paraId="405DD088" w14:textId="77777777" w:rsidR="00FA7F7E" w:rsidRDefault="00FA7F7E" w:rsidP="00AE66B0">
      <w:pPr>
        <w:pStyle w:val="LeiptekstiNormalharva"/>
      </w:pPr>
      <w:r w:rsidRPr="00787206">
        <w:t xml:space="preserve">Kyselyn syy ilmaistaan </w:t>
      </w:r>
      <w:r w:rsidRPr="00A80B77">
        <w:t>reasonCodella 33 Ulkomaisen lääkemääräyksen toimittaminen.</w:t>
      </w:r>
    </w:p>
    <w:p w14:paraId="6A15BE35" w14:textId="77777777" w:rsidR="00FA7F7E" w:rsidRDefault="00FA7F7E" w:rsidP="00AE66B0">
      <w:pPr>
        <w:pStyle w:val="LeiptekstiNormalharva"/>
      </w:pPr>
      <w:r>
        <w:t>Kyselyn käsittelijä palauttaa interaktiolla RCMR_IN300032FI01 kyselyvastaukset.</w:t>
      </w:r>
    </w:p>
    <w:tbl>
      <w:tblPr>
        <w:tblW w:w="9348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119"/>
        <w:gridCol w:w="4677"/>
        <w:gridCol w:w="2552"/>
      </w:tblGrid>
      <w:tr w:rsidR="00FA7F7E" w14:paraId="6EF333EC" w14:textId="77777777" w:rsidTr="002C2DE3">
        <w:trPr>
          <w:trHeight w:val="310"/>
          <w:tblCellSpacing w:w="15" w:type="dxa"/>
        </w:trPr>
        <w:tc>
          <w:tcPr>
            <w:tcW w:w="2074" w:type="dxa"/>
            <w:vAlign w:val="center"/>
          </w:tcPr>
          <w:p w14:paraId="5F2ED80F" w14:textId="77777777" w:rsidR="00FA7F7E" w:rsidRPr="007A38AD" w:rsidRDefault="00FA7F7E" w:rsidP="00E23986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 w:rsidRPr="007A38AD">
              <w:rPr>
                <w:rFonts w:ascii="Verdana" w:hAnsi="Verdana"/>
                <w:b/>
                <w:bCs/>
                <w:color w:val="000000"/>
                <w:szCs w:val="20"/>
              </w:rPr>
              <w:t>Trigger Event</w:t>
            </w:r>
          </w:p>
        </w:tc>
        <w:tc>
          <w:tcPr>
            <w:tcW w:w="4647" w:type="dxa"/>
          </w:tcPr>
          <w:p w14:paraId="2323AB5E" w14:textId="77777777" w:rsidR="00FA7F7E" w:rsidRPr="007A38AD" w:rsidRDefault="00FA7F7E" w:rsidP="00E23986">
            <w:pPr>
              <w:spacing w:after="240"/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7A38AD">
              <w:rPr>
                <w:rFonts w:ascii="Verdana" w:hAnsi="Verdana"/>
                <w:color w:val="000000"/>
                <w:szCs w:val="20"/>
                <w:lang w:val="en-US"/>
              </w:rPr>
              <w:t>Document Query For Metadata and Content</w:t>
            </w:r>
          </w:p>
        </w:tc>
        <w:tc>
          <w:tcPr>
            <w:tcW w:w="2507" w:type="dxa"/>
          </w:tcPr>
          <w:p w14:paraId="2A71E88D" w14:textId="77777777" w:rsidR="00FA7F7E" w:rsidRPr="007A38AD" w:rsidRDefault="00FA7F7E" w:rsidP="00E23986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 w:rsidRPr="007A38AD">
              <w:rPr>
                <w:rFonts w:ascii="Verdana" w:hAnsi="Verdana"/>
                <w:color w:val="000000"/>
                <w:szCs w:val="20"/>
              </w:rPr>
              <w:t>RCMR_TE000903UV01</w:t>
            </w:r>
          </w:p>
        </w:tc>
      </w:tr>
      <w:tr w:rsidR="00FA7F7E" w14:paraId="43FFA53A" w14:textId="77777777" w:rsidTr="002C2DE3">
        <w:trPr>
          <w:tblCellSpacing w:w="15" w:type="dxa"/>
        </w:trPr>
        <w:tc>
          <w:tcPr>
            <w:tcW w:w="2074" w:type="dxa"/>
            <w:vAlign w:val="center"/>
          </w:tcPr>
          <w:p w14:paraId="031BE89D" w14:textId="77777777" w:rsidR="00FA7F7E" w:rsidRDefault="00FA7F7E" w:rsidP="00E23986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Transmission Wrapper</w:t>
            </w:r>
          </w:p>
        </w:tc>
        <w:tc>
          <w:tcPr>
            <w:tcW w:w="4647" w:type="dxa"/>
          </w:tcPr>
          <w:p w14:paraId="60B77685" w14:textId="77777777" w:rsidR="00FA7F7E" w:rsidRDefault="00FA7F7E" w:rsidP="00E23986">
            <w:pPr>
              <w:spacing w:after="240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Send Message Payload</w:t>
            </w:r>
          </w:p>
        </w:tc>
        <w:tc>
          <w:tcPr>
            <w:tcW w:w="2507" w:type="dxa"/>
          </w:tcPr>
          <w:p w14:paraId="794AC1F4" w14:textId="77777777" w:rsidR="00FA7F7E" w:rsidRDefault="00FA7F7E" w:rsidP="00E23986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MCCI_MT000100UV01</w:t>
            </w:r>
          </w:p>
        </w:tc>
      </w:tr>
      <w:tr w:rsidR="00FA7F7E" w14:paraId="6FC2649B" w14:textId="77777777" w:rsidTr="002C2DE3">
        <w:trPr>
          <w:tblCellSpacing w:w="15" w:type="dxa"/>
        </w:trPr>
        <w:tc>
          <w:tcPr>
            <w:tcW w:w="2074" w:type="dxa"/>
            <w:vAlign w:val="center"/>
          </w:tcPr>
          <w:p w14:paraId="41727803" w14:textId="77777777" w:rsidR="00FA7F7E" w:rsidRDefault="00FA7F7E" w:rsidP="00E23986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Control Act Wrapper</w:t>
            </w:r>
          </w:p>
        </w:tc>
        <w:tc>
          <w:tcPr>
            <w:tcW w:w="4647" w:type="dxa"/>
          </w:tcPr>
          <w:p w14:paraId="5F72F20A" w14:textId="77777777" w:rsidR="00FA7F7E" w:rsidRDefault="00FA7F7E" w:rsidP="00E23986">
            <w:pPr>
              <w:spacing w:after="240"/>
              <w:rPr>
                <w:rFonts w:ascii="Verdana" w:hAnsi="Verdana"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Cs w:val="20"/>
                <w:lang w:val="en-US"/>
              </w:rPr>
              <w:t>Query Control Act Request : Query By Parameter</w:t>
            </w:r>
          </w:p>
        </w:tc>
        <w:tc>
          <w:tcPr>
            <w:tcW w:w="2507" w:type="dxa"/>
          </w:tcPr>
          <w:p w14:paraId="57BC5980" w14:textId="77777777" w:rsidR="00FA7F7E" w:rsidRDefault="00FA7F7E" w:rsidP="00E23986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QUQI_MT021001UV01</w:t>
            </w:r>
          </w:p>
        </w:tc>
      </w:tr>
      <w:tr w:rsidR="00FA7F7E" w14:paraId="0128886A" w14:textId="77777777" w:rsidTr="002C2DE3">
        <w:trPr>
          <w:tblCellSpacing w:w="15" w:type="dxa"/>
        </w:trPr>
        <w:tc>
          <w:tcPr>
            <w:tcW w:w="2074" w:type="dxa"/>
            <w:vAlign w:val="center"/>
          </w:tcPr>
          <w:p w14:paraId="0F9A77BC" w14:textId="77777777" w:rsidR="00FA7F7E" w:rsidRDefault="00FA7F7E" w:rsidP="00E23986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Message Type</w:t>
            </w:r>
          </w:p>
        </w:tc>
        <w:tc>
          <w:tcPr>
            <w:tcW w:w="4647" w:type="dxa"/>
          </w:tcPr>
          <w:p w14:paraId="33F030A7" w14:textId="77777777" w:rsidR="00FA7F7E" w:rsidRDefault="00FA7F7E" w:rsidP="00E23986">
            <w:pPr>
              <w:spacing w:after="240"/>
              <w:rPr>
                <w:rFonts w:ascii="Verdana" w:hAnsi="Verdana"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Cs w:val="20"/>
                <w:lang w:val="en-US"/>
              </w:rPr>
              <w:t>Medical Records Parameter Query Message</w:t>
            </w:r>
          </w:p>
        </w:tc>
        <w:tc>
          <w:tcPr>
            <w:tcW w:w="2507" w:type="dxa"/>
          </w:tcPr>
          <w:p w14:paraId="208749D7" w14:textId="77777777" w:rsidR="00FA7F7E" w:rsidRDefault="00FA7F7E" w:rsidP="00E23986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RCMR_MT300003FI01</w:t>
            </w:r>
          </w:p>
        </w:tc>
      </w:tr>
    </w:tbl>
    <w:p w14:paraId="0B05ECAE" w14:textId="77777777" w:rsidR="00FA7F7E" w:rsidRDefault="00FA7F7E" w:rsidP="00FA7F7E"/>
    <w:tbl>
      <w:tblPr>
        <w:tblW w:w="9356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711"/>
        <w:gridCol w:w="2668"/>
        <w:gridCol w:w="2977"/>
      </w:tblGrid>
      <w:tr w:rsidR="00FA7F7E" w14:paraId="5386827E" w14:textId="77777777" w:rsidTr="002C2DE3">
        <w:trPr>
          <w:tblCellSpacing w:w="15" w:type="dxa"/>
        </w:trPr>
        <w:tc>
          <w:tcPr>
            <w:tcW w:w="92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557C17" w14:textId="77777777" w:rsidR="00FA7F7E" w:rsidRDefault="00FA7F7E" w:rsidP="00A8423E">
            <w:pPr>
              <w:spacing w:before="150" w:after="45"/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  <w:lastRenderedPageBreak/>
              <w:t>Sending and Receiving Roles</w:t>
            </w:r>
          </w:p>
        </w:tc>
      </w:tr>
      <w:tr w:rsidR="00FA7F7E" w:rsidRPr="000866CA" w14:paraId="0B00A55A" w14:textId="77777777" w:rsidTr="002C2DE3">
        <w:trPr>
          <w:tblCellSpacing w:w="15" w:type="dxa"/>
        </w:trPr>
        <w:tc>
          <w:tcPr>
            <w:tcW w:w="92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48EEDE" w14:textId="77777777" w:rsidR="00FA7F7E" w:rsidRPr="006B439B" w:rsidRDefault="00FA7F7E" w:rsidP="00A8423E">
            <w:pPr>
              <w:spacing w:before="150" w:after="45"/>
              <w:rPr>
                <w:rFonts w:ascii="Verdana" w:hAnsi="Verdana" w:cs="Arial"/>
                <w:b/>
                <w:bCs/>
                <w:color w:val="FF0000"/>
                <w:sz w:val="19"/>
                <w:szCs w:val="19"/>
                <w:lang w:val="en-US"/>
              </w:rPr>
            </w:pPr>
            <w:r w:rsidRPr="00AC583B">
              <w:rPr>
                <w:rFonts w:ascii="Verdana" w:hAnsi="Verdana" w:cs="Arial"/>
                <w:b/>
                <w:bCs/>
                <w:sz w:val="19"/>
                <w:szCs w:val="19"/>
                <w:lang w:val="en-US"/>
              </w:rPr>
              <w:t>Sender</w:t>
            </w:r>
            <w:r w:rsidRPr="00AC583B">
              <w:rPr>
                <w:rFonts w:ascii="Verdana" w:hAnsi="Verdana" w:cs="Arial"/>
                <w:b/>
                <w:bCs/>
                <w:sz w:val="19"/>
                <w:szCs w:val="19"/>
                <w:lang w:val="en-US"/>
              </w:rPr>
              <w:tab/>
            </w:r>
            <w:r w:rsidRPr="00AC583B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>Document Originator</w:t>
            </w:r>
            <w:r w:rsidRPr="00AC583B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ab/>
            </w:r>
            <w:r w:rsidRPr="00AC583B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ab/>
            </w:r>
            <w:r w:rsidRPr="00AC583B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ab/>
              <w:t>RCMR_AR000001UV01</w:t>
            </w:r>
          </w:p>
        </w:tc>
      </w:tr>
      <w:tr w:rsidR="00FA7F7E" w:rsidRPr="000866CA" w14:paraId="0D0F7D6C" w14:textId="77777777" w:rsidTr="002C2DE3">
        <w:trPr>
          <w:tblCellSpacing w:w="15" w:type="dxa"/>
        </w:trPr>
        <w:tc>
          <w:tcPr>
            <w:tcW w:w="92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D413FC" w14:textId="77777777" w:rsidR="00FA7F7E" w:rsidRPr="006B439B" w:rsidRDefault="00FA7F7E" w:rsidP="00A8423E">
            <w:pPr>
              <w:spacing w:before="150" w:after="45"/>
              <w:rPr>
                <w:rFonts w:ascii="Verdana" w:hAnsi="Verdana" w:cs="Arial"/>
                <w:b/>
                <w:bCs/>
                <w:color w:val="FF0000"/>
                <w:sz w:val="19"/>
                <w:szCs w:val="19"/>
                <w:lang w:val="en-US"/>
              </w:rPr>
            </w:pPr>
            <w:r w:rsidRPr="00BE2358">
              <w:rPr>
                <w:rFonts w:ascii="Verdana" w:hAnsi="Verdana" w:cs="Arial"/>
                <w:b/>
                <w:bCs/>
                <w:sz w:val="19"/>
                <w:szCs w:val="19"/>
                <w:lang w:val="en-US"/>
              </w:rPr>
              <w:t>Receiver</w:t>
            </w:r>
            <w:r w:rsidRPr="00BE2358">
              <w:rPr>
                <w:rFonts w:ascii="Verdana" w:hAnsi="Verdana" w:cs="Arial"/>
                <w:b/>
                <w:bCs/>
                <w:sz w:val="19"/>
                <w:szCs w:val="19"/>
                <w:lang w:val="en-US"/>
              </w:rPr>
              <w:tab/>
            </w:r>
            <w:r w:rsidRPr="00BE2358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>Content Required Document Management System</w:t>
            </w:r>
            <w:r w:rsidRPr="00BE2358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ab/>
              <w:t>RCMR_AR000003UV01</w:t>
            </w:r>
          </w:p>
        </w:tc>
      </w:tr>
      <w:tr w:rsidR="00FA7F7E" w14:paraId="31091DC6" w14:textId="77777777" w:rsidTr="002C2DE3">
        <w:trPr>
          <w:tblCellSpacing w:w="15" w:type="dxa"/>
        </w:trPr>
        <w:tc>
          <w:tcPr>
            <w:tcW w:w="92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4B47AA" w14:textId="77777777" w:rsidR="00FA7F7E" w:rsidRDefault="00FA7F7E" w:rsidP="00A8423E">
            <w:pPr>
              <w:spacing w:before="150" w:after="45"/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  <w:t>Receiver Responsibilities</w:t>
            </w:r>
          </w:p>
        </w:tc>
      </w:tr>
      <w:tr w:rsidR="00FA7F7E" w14:paraId="02CC978E" w14:textId="77777777" w:rsidTr="004B2058">
        <w:trPr>
          <w:tblCellSpacing w:w="15" w:type="dxa"/>
        </w:trPr>
        <w:tc>
          <w:tcPr>
            <w:tcW w:w="3666" w:type="dxa"/>
          </w:tcPr>
          <w:p w14:paraId="45C806AD" w14:textId="77777777" w:rsidR="00FA7F7E" w:rsidRDefault="00FA7F7E" w:rsidP="00A8423E">
            <w:pPr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Reason</w:t>
            </w:r>
          </w:p>
        </w:tc>
        <w:tc>
          <w:tcPr>
            <w:tcW w:w="2638" w:type="dxa"/>
            <w:tcMar>
              <w:top w:w="15" w:type="dxa"/>
              <w:left w:w="15" w:type="dxa"/>
              <w:bottom w:w="15" w:type="dxa"/>
              <w:right w:w="75" w:type="dxa"/>
            </w:tcMar>
          </w:tcPr>
          <w:p w14:paraId="25B4FB35" w14:textId="77777777" w:rsidR="00FA7F7E" w:rsidRDefault="00FA7F7E" w:rsidP="00A8423E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Trigger Event</w:t>
            </w:r>
          </w:p>
        </w:tc>
        <w:tc>
          <w:tcPr>
            <w:tcW w:w="2932" w:type="dxa"/>
          </w:tcPr>
          <w:p w14:paraId="2B15EA5C" w14:textId="77777777" w:rsidR="00FA7F7E" w:rsidRDefault="00FA7F7E" w:rsidP="00A8423E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Interaction</w:t>
            </w:r>
          </w:p>
        </w:tc>
      </w:tr>
      <w:tr w:rsidR="00FA7F7E" w14:paraId="1840930B" w14:textId="77777777" w:rsidTr="004B2058">
        <w:trPr>
          <w:tblCellSpacing w:w="15" w:type="dxa"/>
        </w:trPr>
        <w:tc>
          <w:tcPr>
            <w:tcW w:w="3666" w:type="dxa"/>
          </w:tcPr>
          <w:p w14:paraId="7DDEC4AD" w14:textId="77777777" w:rsidR="00FA7F7E" w:rsidRDefault="00FA7F7E" w:rsidP="00A8423E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Cs w:val="20"/>
                <w:lang w:val="en-US"/>
              </w:rPr>
              <w:t xml:space="preserve">Receiver's response to a query for document metadata and content is to return both matching document metadata and documents. </w:t>
            </w:r>
          </w:p>
        </w:tc>
        <w:tc>
          <w:tcPr>
            <w:tcW w:w="2638" w:type="dxa"/>
            <w:tcMar>
              <w:top w:w="15" w:type="dxa"/>
              <w:left w:w="15" w:type="dxa"/>
              <w:bottom w:w="15" w:type="dxa"/>
              <w:right w:w="75" w:type="dxa"/>
            </w:tcMar>
          </w:tcPr>
          <w:p w14:paraId="662C137D" w14:textId="77777777" w:rsidR="00FA7F7E" w:rsidRDefault="00FA7F7E" w:rsidP="00A8423E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RCMR_TE000904UV01</w:t>
            </w:r>
          </w:p>
        </w:tc>
        <w:tc>
          <w:tcPr>
            <w:tcW w:w="2932" w:type="dxa"/>
          </w:tcPr>
          <w:p w14:paraId="43F48FE1" w14:textId="77777777" w:rsidR="00FA7F7E" w:rsidRDefault="00FA7F7E" w:rsidP="00A8423E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RCMR_IN300032FI01</w:t>
            </w:r>
          </w:p>
        </w:tc>
      </w:tr>
    </w:tbl>
    <w:p w14:paraId="0055BA7B" w14:textId="77777777" w:rsidR="00E23986" w:rsidRDefault="00E23986" w:rsidP="00E23986">
      <w:pPr>
        <w:pStyle w:val="Otsikko2"/>
        <w:numPr>
          <w:ilvl w:val="0"/>
          <w:numId w:val="0"/>
        </w:numPr>
        <w:ind w:left="709" w:hanging="709"/>
      </w:pPr>
      <w:bookmarkStart w:id="137" w:name="_Toc513470454"/>
    </w:p>
    <w:p w14:paraId="73DFBDF9" w14:textId="77777777" w:rsidR="00FA7F7E" w:rsidRPr="00AE66B0" w:rsidRDefault="00FA7F7E" w:rsidP="00AE66B0">
      <w:pPr>
        <w:pStyle w:val="Otsikko2"/>
      </w:pPr>
      <w:bookmarkStart w:id="138" w:name="_Toc25233487"/>
      <w:r w:rsidRPr="00AE66B0">
        <w:t>Kyselyiden vastausinteraktiot</w:t>
      </w:r>
      <w:bookmarkEnd w:id="137"/>
      <w:bookmarkEnd w:id="138"/>
    </w:p>
    <w:p w14:paraId="6987E9A0" w14:textId="77777777" w:rsidR="00FA7F7E" w:rsidRPr="00CE0F5B" w:rsidRDefault="00FA7F7E" w:rsidP="00AE66B0">
      <w:pPr>
        <w:pStyle w:val="Otsikko3"/>
        <w:rPr>
          <w:lang w:val="en-US"/>
        </w:rPr>
      </w:pPr>
      <w:bookmarkStart w:id="139" w:name="_Toc170762826"/>
      <w:bookmarkStart w:id="140" w:name="_Toc170763574"/>
      <w:bookmarkStart w:id="141" w:name="_Toc492904256"/>
      <w:bookmarkStart w:id="142" w:name="_Toc513470455"/>
      <w:bookmarkStart w:id="143" w:name="_Toc25233488"/>
      <w:r w:rsidRPr="00CE0F5B">
        <w:rPr>
          <w:lang w:val="en-US"/>
        </w:rPr>
        <w:t>Find Document Metadata Response (RCMR_IN300030FI01)</w:t>
      </w:r>
      <w:bookmarkEnd w:id="139"/>
      <w:bookmarkEnd w:id="140"/>
      <w:bookmarkEnd w:id="141"/>
      <w:bookmarkEnd w:id="142"/>
      <w:bookmarkEnd w:id="143"/>
      <w:r w:rsidRPr="00CE0F5B">
        <w:rPr>
          <w:lang w:val="en-US"/>
        </w:rPr>
        <w:t xml:space="preserve">   </w:t>
      </w:r>
    </w:p>
    <w:p w14:paraId="1E1A8435" w14:textId="77777777" w:rsidR="00FA7F7E" w:rsidRPr="00787206" w:rsidRDefault="00FA7F7E" w:rsidP="00AE66B0">
      <w:pPr>
        <w:pStyle w:val="LeiptekstiNormalharva"/>
      </w:pPr>
      <w:r>
        <w:t>Interaktiolla RCMR_IN300030</w:t>
      </w:r>
      <w:r w:rsidRPr="001276CC">
        <w:t xml:space="preserve">FI01 </w:t>
      </w:r>
      <w:r>
        <w:t>vastataan kyselyyn RCMR_IN300029</w:t>
      </w:r>
      <w:r w:rsidRPr="001276CC">
        <w:t>FI01.</w:t>
      </w:r>
      <w:r>
        <w:t xml:space="preserve"> Vastauksella palautetaan apteekille lääkemääräysten kuvailutiedot. </w:t>
      </w:r>
    </w:p>
    <w:tbl>
      <w:tblPr>
        <w:tblW w:w="9348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226"/>
        <w:gridCol w:w="4429"/>
        <w:gridCol w:w="2693"/>
      </w:tblGrid>
      <w:tr w:rsidR="00FA7F7E" w14:paraId="7F3D8291" w14:textId="77777777" w:rsidTr="00F553B8">
        <w:trPr>
          <w:tblCellSpacing w:w="15" w:type="dxa"/>
        </w:trPr>
        <w:tc>
          <w:tcPr>
            <w:tcW w:w="0" w:type="auto"/>
            <w:vAlign w:val="center"/>
          </w:tcPr>
          <w:p w14:paraId="7A4E9A00" w14:textId="77777777" w:rsidR="00FA7F7E" w:rsidRDefault="00FA7F7E" w:rsidP="00F553B8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Trigger Event</w:t>
            </w:r>
          </w:p>
        </w:tc>
        <w:tc>
          <w:tcPr>
            <w:tcW w:w="4399" w:type="dxa"/>
          </w:tcPr>
          <w:p w14:paraId="3476ED68" w14:textId="77777777" w:rsidR="00FA7F7E" w:rsidRPr="00486A68" w:rsidRDefault="00FA7F7E" w:rsidP="00F553B8">
            <w:pPr>
              <w:spacing w:after="240"/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486A68">
              <w:rPr>
                <w:rFonts w:ascii="Verdana" w:hAnsi="Verdana"/>
                <w:color w:val="000000"/>
                <w:szCs w:val="20"/>
                <w:lang w:val="en-US"/>
              </w:rPr>
              <w:t>Document Query Response For Metadata</w:t>
            </w:r>
          </w:p>
        </w:tc>
        <w:tc>
          <w:tcPr>
            <w:tcW w:w="2648" w:type="dxa"/>
          </w:tcPr>
          <w:p w14:paraId="517E8EEA" w14:textId="77777777" w:rsidR="00FA7F7E" w:rsidRDefault="00FA7F7E" w:rsidP="00F553B8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RCMR_TE000902</w:t>
            </w:r>
          </w:p>
        </w:tc>
      </w:tr>
      <w:tr w:rsidR="00FA7F7E" w14:paraId="26BE722F" w14:textId="77777777" w:rsidTr="00F553B8">
        <w:trPr>
          <w:tblCellSpacing w:w="15" w:type="dxa"/>
        </w:trPr>
        <w:tc>
          <w:tcPr>
            <w:tcW w:w="0" w:type="auto"/>
            <w:vAlign w:val="center"/>
          </w:tcPr>
          <w:p w14:paraId="75C6F387" w14:textId="77777777" w:rsidR="00FA7F7E" w:rsidRDefault="00FA7F7E" w:rsidP="00F553B8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Transmission Wrapper</w:t>
            </w:r>
          </w:p>
        </w:tc>
        <w:tc>
          <w:tcPr>
            <w:tcW w:w="4399" w:type="dxa"/>
          </w:tcPr>
          <w:p w14:paraId="6C796FCF" w14:textId="77777777" w:rsidR="00FA7F7E" w:rsidRDefault="00FA7F7E" w:rsidP="00F553B8">
            <w:pPr>
              <w:spacing w:after="240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Application Level Acknowledgement</w:t>
            </w:r>
          </w:p>
        </w:tc>
        <w:tc>
          <w:tcPr>
            <w:tcW w:w="2648" w:type="dxa"/>
          </w:tcPr>
          <w:p w14:paraId="09C35C74" w14:textId="77777777" w:rsidR="00FA7F7E" w:rsidRDefault="00FA7F7E" w:rsidP="00F553B8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MCCI_MT000300UV01</w:t>
            </w:r>
          </w:p>
        </w:tc>
      </w:tr>
      <w:tr w:rsidR="00FA7F7E" w14:paraId="6558449F" w14:textId="77777777" w:rsidTr="00F553B8">
        <w:trPr>
          <w:tblCellSpacing w:w="15" w:type="dxa"/>
        </w:trPr>
        <w:tc>
          <w:tcPr>
            <w:tcW w:w="0" w:type="auto"/>
            <w:vAlign w:val="center"/>
          </w:tcPr>
          <w:p w14:paraId="732F36B5" w14:textId="77777777" w:rsidR="00FA7F7E" w:rsidRDefault="00FA7F7E" w:rsidP="00F553B8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Control Act Wrapper</w:t>
            </w:r>
          </w:p>
        </w:tc>
        <w:tc>
          <w:tcPr>
            <w:tcW w:w="4399" w:type="dxa"/>
          </w:tcPr>
          <w:p w14:paraId="7552C273" w14:textId="77777777" w:rsidR="00FA7F7E" w:rsidRPr="00486A68" w:rsidRDefault="00FA7F7E" w:rsidP="00F553B8">
            <w:pPr>
              <w:spacing w:after="240"/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486A68">
              <w:rPr>
                <w:rFonts w:ascii="Verdana" w:hAnsi="Verdana"/>
                <w:color w:val="000000"/>
                <w:szCs w:val="20"/>
                <w:lang w:val="en-US"/>
              </w:rPr>
              <w:t>Query Control Act Response / Acknowledgement</w:t>
            </w:r>
          </w:p>
        </w:tc>
        <w:tc>
          <w:tcPr>
            <w:tcW w:w="2648" w:type="dxa"/>
          </w:tcPr>
          <w:p w14:paraId="02FAA9FF" w14:textId="77777777" w:rsidR="00FA7F7E" w:rsidRDefault="00FA7F7E" w:rsidP="00F553B8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QUQI_MT120001UV01</w:t>
            </w:r>
          </w:p>
        </w:tc>
      </w:tr>
      <w:tr w:rsidR="00FA7F7E" w14:paraId="2DDCC526" w14:textId="77777777" w:rsidTr="00F553B8">
        <w:trPr>
          <w:tblCellSpacing w:w="15" w:type="dxa"/>
        </w:trPr>
        <w:tc>
          <w:tcPr>
            <w:tcW w:w="0" w:type="auto"/>
            <w:vAlign w:val="center"/>
          </w:tcPr>
          <w:p w14:paraId="064D6F52" w14:textId="77777777" w:rsidR="00FA7F7E" w:rsidRDefault="00FA7F7E" w:rsidP="00F553B8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Query Response Type</w:t>
            </w:r>
          </w:p>
        </w:tc>
        <w:tc>
          <w:tcPr>
            <w:tcW w:w="4399" w:type="dxa"/>
          </w:tcPr>
          <w:p w14:paraId="63B441F4" w14:textId="77777777" w:rsidR="00FA7F7E" w:rsidRDefault="00FA7F7E" w:rsidP="00F553B8">
            <w:pPr>
              <w:spacing w:after="240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Document Event</w:t>
            </w:r>
          </w:p>
        </w:tc>
        <w:tc>
          <w:tcPr>
            <w:tcW w:w="2648" w:type="dxa"/>
          </w:tcPr>
          <w:p w14:paraId="15530B14" w14:textId="77777777" w:rsidR="00FA7F7E" w:rsidRDefault="00FA7F7E" w:rsidP="00F553B8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RCMR_MT3</w:t>
            </w:r>
            <w:r w:rsidRPr="00087D8C">
              <w:rPr>
                <w:rFonts w:ascii="Verdana" w:hAnsi="Verdana"/>
                <w:color w:val="000000"/>
                <w:szCs w:val="20"/>
              </w:rPr>
              <w:t>00001FI</w:t>
            </w:r>
            <w:r>
              <w:rPr>
                <w:rFonts w:ascii="Verdana" w:hAnsi="Verdana"/>
                <w:color w:val="000000"/>
                <w:szCs w:val="20"/>
              </w:rPr>
              <w:t>01</w:t>
            </w:r>
          </w:p>
        </w:tc>
      </w:tr>
    </w:tbl>
    <w:p w14:paraId="09841634" w14:textId="77777777" w:rsidR="00AE66B0" w:rsidRDefault="00AE66B0" w:rsidP="00AE66B0">
      <w:pPr>
        <w:pStyle w:val="Otsikko3"/>
        <w:numPr>
          <w:ilvl w:val="0"/>
          <w:numId w:val="0"/>
        </w:numPr>
        <w:ind w:left="992" w:hanging="992"/>
      </w:pPr>
      <w:bookmarkStart w:id="144" w:name="_Toc492904255"/>
      <w:bookmarkStart w:id="145" w:name="_Toc513470456"/>
    </w:p>
    <w:p w14:paraId="2B5482BD" w14:textId="77777777" w:rsidR="00FA7F7E" w:rsidRPr="00AE66B0" w:rsidRDefault="00FA7F7E" w:rsidP="00AE66B0">
      <w:pPr>
        <w:pStyle w:val="Otsikko3"/>
        <w:rPr>
          <w:lang w:val="en-US"/>
        </w:rPr>
      </w:pPr>
      <w:bookmarkStart w:id="146" w:name="_Toc25233489"/>
      <w:r w:rsidRPr="00AE66B0">
        <w:rPr>
          <w:lang w:val="en-US"/>
        </w:rPr>
        <w:t>Find Document Metadata and Content Response (RCMR_IN300032FI01)</w:t>
      </w:r>
      <w:bookmarkEnd w:id="144"/>
      <w:bookmarkEnd w:id="145"/>
      <w:bookmarkEnd w:id="146"/>
    </w:p>
    <w:p w14:paraId="642848D3" w14:textId="77777777" w:rsidR="00FA7F7E" w:rsidRDefault="00FA7F7E" w:rsidP="00AE66B0">
      <w:pPr>
        <w:pStyle w:val="LeiptekstiNormalharva"/>
      </w:pPr>
      <w:r w:rsidRPr="001276CC">
        <w:t>Interaktiolla RCMR_IN</w:t>
      </w:r>
      <w:r>
        <w:t>3</w:t>
      </w:r>
      <w:r w:rsidRPr="001276CC">
        <w:t xml:space="preserve">00032FI01 vastataan </w:t>
      </w:r>
      <w:r>
        <w:t>kyselyyn RCMR_IN303331FI01. Vastauksella palautetaan lääkemääräys toimitettavaksi.</w:t>
      </w:r>
    </w:p>
    <w:tbl>
      <w:tblPr>
        <w:tblW w:w="9348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143"/>
        <w:gridCol w:w="3858"/>
        <w:gridCol w:w="3347"/>
      </w:tblGrid>
      <w:tr w:rsidR="00FA7F7E" w:rsidRPr="00070022" w14:paraId="75C336F1" w14:textId="77777777" w:rsidTr="00F553B8">
        <w:trPr>
          <w:tblCellSpacing w:w="15" w:type="dxa"/>
        </w:trPr>
        <w:tc>
          <w:tcPr>
            <w:tcW w:w="0" w:type="auto"/>
            <w:vAlign w:val="center"/>
          </w:tcPr>
          <w:p w14:paraId="787EC162" w14:textId="77777777" w:rsidR="00FA7F7E" w:rsidRPr="00070022" w:rsidRDefault="00FA7F7E" w:rsidP="00F553B8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</w:pPr>
            <w:r w:rsidRPr="00070022"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  <w:t>Trigger Event</w:t>
            </w:r>
          </w:p>
        </w:tc>
        <w:tc>
          <w:tcPr>
            <w:tcW w:w="0" w:type="auto"/>
          </w:tcPr>
          <w:p w14:paraId="31CDBAAC" w14:textId="77777777" w:rsidR="00FA7F7E" w:rsidRDefault="00FA7F7E" w:rsidP="00F553B8">
            <w:pPr>
              <w:spacing w:after="240"/>
              <w:rPr>
                <w:rFonts w:ascii="Verdana" w:hAnsi="Verdana"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Cs w:val="20"/>
                <w:lang w:val="en-US"/>
              </w:rPr>
              <w:t>Document Query Response For</w:t>
            </w:r>
            <w:r w:rsidR="00F553B8">
              <w:rPr>
                <w:rFonts w:ascii="Verdana" w:hAnsi="Verdana"/>
                <w:color w:val="000000"/>
                <w:szCs w:val="20"/>
                <w:lang w:val="en-US"/>
              </w:rPr>
              <w:t xml:space="preserve">  </w:t>
            </w:r>
            <w:r>
              <w:rPr>
                <w:rFonts w:ascii="Verdana" w:hAnsi="Verdana"/>
                <w:color w:val="000000"/>
                <w:szCs w:val="20"/>
                <w:lang w:val="en-US"/>
              </w:rPr>
              <w:t>Metadata and Content</w:t>
            </w:r>
          </w:p>
        </w:tc>
        <w:tc>
          <w:tcPr>
            <w:tcW w:w="3302" w:type="dxa"/>
          </w:tcPr>
          <w:p w14:paraId="3C7F2BE1" w14:textId="77777777" w:rsidR="00FA7F7E" w:rsidRPr="00070022" w:rsidRDefault="00FA7F7E" w:rsidP="00F553B8">
            <w:pPr>
              <w:spacing w:after="240"/>
              <w:jc w:val="right"/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070022">
              <w:rPr>
                <w:rFonts w:ascii="Verdana" w:hAnsi="Verdana"/>
                <w:color w:val="000000"/>
                <w:szCs w:val="20"/>
                <w:lang w:val="en-US"/>
              </w:rPr>
              <w:t>RCMR_TE000904</w:t>
            </w:r>
          </w:p>
        </w:tc>
      </w:tr>
      <w:tr w:rsidR="00FA7F7E" w14:paraId="2B686FC8" w14:textId="77777777" w:rsidTr="00F553B8">
        <w:trPr>
          <w:tblCellSpacing w:w="15" w:type="dxa"/>
        </w:trPr>
        <w:tc>
          <w:tcPr>
            <w:tcW w:w="0" w:type="auto"/>
            <w:vAlign w:val="center"/>
          </w:tcPr>
          <w:p w14:paraId="5D1FC471" w14:textId="77777777" w:rsidR="00FA7F7E" w:rsidRPr="00070022" w:rsidRDefault="00FA7F7E" w:rsidP="00F553B8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</w:pPr>
            <w:r w:rsidRPr="00070022"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  <w:t>Transmission Wrapper</w:t>
            </w:r>
          </w:p>
        </w:tc>
        <w:tc>
          <w:tcPr>
            <w:tcW w:w="0" w:type="auto"/>
          </w:tcPr>
          <w:p w14:paraId="26C01DDC" w14:textId="77777777" w:rsidR="00FA7F7E" w:rsidRDefault="00FA7F7E" w:rsidP="00F553B8">
            <w:pPr>
              <w:spacing w:after="240"/>
              <w:rPr>
                <w:rFonts w:ascii="Verdana" w:hAnsi="Verdana"/>
                <w:color w:val="000000"/>
                <w:szCs w:val="20"/>
              </w:rPr>
            </w:pPr>
            <w:r w:rsidRPr="00070022">
              <w:rPr>
                <w:rFonts w:ascii="Verdana" w:hAnsi="Verdana"/>
                <w:color w:val="000000"/>
                <w:szCs w:val="20"/>
                <w:lang w:val="en-US"/>
              </w:rPr>
              <w:t>Application Level Acknowle</w:t>
            </w:r>
            <w:r>
              <w:rPr>
                <w:rFonts w:ascii="Verdana" w:hAnsi="Verdana"/>
                <w:color w:val="000000"/>
                <w:szCs w:val="20"/>
              </w:rPr>
              <w:t>dgement</w:t>
            </w:r>
          </w:p>
        </w:tc>
        <w:tc>
          <w:tcPr>
            <w:tcW w:w="3302" w:type="dxa"/>
          </w:tcPr>
          <w:p w14:paraId="33464F99" w14:textId="77777777" w:rsidR="00FA7F7E" w:rsidRDefault="00FA7F7E" w:rsidP="00F553B8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MCCI_MT000300UV01</w:t>
            </w:r>
          </w:p>
        </w:tc>
      </w:tr>
      <w:tr w:rsidR="00FA7F7E" w14:paraId="102A3E7A" w14:textId="77777777" w:rsidTr="00F553B8">
        <w:trPr>
          <w:tblCellSpacing w:w="15" w:type="dxa"/>
        </w:trPr>
        <w:tc>
          <w:tcPr>
            <w:tcW w:w="0" w:type="auto"/>
            <w:vAlign w:val="center"/>
          </w:tcPr>
          <w:p w14:paraId="60952545" w14:textId="77777777" w:rsidR="00FA7F7E" w:rsidRDefault="00FA7F7E" w:rsidP="00F553B8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Control Act Wrapper</w:t>
            </w:r>
          </w:p>
        </w:tc>
        <w:tc>
          <w:tcPr>
            <w:tcW w:w="0" w:type="auto"/>
          </w:tcPr>
          <w:p w14:paraId="54C3AB32" w14:textId="77777777" w:rsidR="00FA7F7E" w:rsidRDefault="00FA7F7E" w:rsidP="00F553B8">
            <w:pPr>
              <w:spacing w:after="240"/>
              <w:rPr>
                <w:rFonts w:ascii="Verdana" w:hAnsi="Verdana"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Cs w:val="20"/>
                <w:lang w:val="en-US"/>
              </w:rPr>
              <w:t>Query Control Act Response / Acknowledgement</w:t>
            </w:r>
          </w:p>
        </w:tc>
        <w:tc>
          <w:tcPr>
            <w:tcW w:w="3302" w:type="dxa"/>
          </w:tcPr>
          <w:p w14:paraId="718B82EA" w14:textId="77777777" w:rsidR="00FA7F7E" w:rsidRDefault="00FA7F7E" w:rsidP="00F553B8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QUQI_MT120001UV01</w:t>
            </w:r>
          </w:p>
        </w:tc>
      </w:tr>
      <w:tr w:rsidR="00FA7F7E" w14:paraId="055BBB43" w14:textId="77777777" w:rsidTr="00F553B8">
        <w:trPr>
          <w:tblCellSpacing w:w="15" w:type="dxa"/>
        </w:trPr>
        <w:tc>
          <w:tcPr>
            <w:tcW w:w="0" w:type="auto"/>
            <w:vAlign w:val="center"/>
          </w:tcPr>
          <w:p w14:paraId="3FAB7E5A" w14:textId="77777777" w:rsidR="00FA7F7E" w:rsidRDefault="00FA7F7E" w:rsidP="00F553B8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lastRenderedPageBreak/>
              <w:t>Query Response Type</w:t>
            </w:r>
          </w:p>
        </w:tc>
        <w:tc>
          <w:tcPr>
            <w:tcW w:w="0" w:type="auto"/>
          </w:tcPr>
          <w:p w14:paraId="311B06BB" w14:textId="77777777" w:rsidR="00FA7F7E" w:rsidRDefault="00FA7F7E" w:rsidP="00F553B8">
            <w:pPr>
              <w:spacing w:after="240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Document Event, with Content</w:t>
            </w:r>
          </w:p>
        </w:tc>
        <w:tc>
          <w:tcPr>
            <w:tcW w:w="3302" w:type="dxa"/>
          </w:tcPr>
          <w:p w14:paraId="74DE0B13" w14:textId="77777777" w:rsidR="00FA7F7E" w:rsidRDefault="00FA7F7E" w:rsidP="00F553B8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RCMR_MT300002FI01</w:t>
            </w:r>
          </w:p>
        </w:tc>
      </w:tr>
    </w:tbl>
    <w:p w14:paraId="2B2BA76C" w14:textId="77777777" w:rsidR="00FA7F7E" w:rsidRDefault="00FA7F7E" w:rsidP="00AE66B0">
      <w:pPr>
        <w:pStyle w:val="LeiptekstiNormalharva"/>
        <w:rPr>
          <w:lang w:val="en-GB"/>
        </w:rPr>
      </w:pPr>
    </w:p>
    <w:p w14:paraId="44C2A8E9" w14:textId="77777777" w:rsidR="00FA7F7E" w:rsidRDefault="00FA7F7E" w:rsidP="00AE66B0">
      <w:pPr>
        <w:pStyle w:val="LeiptekstiNormalharva"/>
      </w:pPr>
      <w:r>
        <w:t>K</w:t>
      </w:r>
      <w:r w:rsidRPr="00A948A8">
        <w:t>ansallinen yhteyspiste voi välittää</w:t>
      </w:r>
      <w:r>
        <w:t xml:space="preserve"> interaktiossa varsinaisen asiakirjan ohella ulkomailta saadun varoitusviestin (ei varsinainen virhe). Mahdollinen varoitusviesti tullaan sijoittamaan kontrollikehyksen reasonOf-rakenteeseen, DetectedIssueEvent-luokkaan. Koodistona käytetään ActDetectedIssueCode code="1" codeSystem="1.2.246.537.5.40302" displayName="Issue Detected", ja varsinainen varoitusviesti ilmoitetaan value-elementissä tekstinä. reasonOf-rakenne on siis tutkittava, vaikka sovellustason kuittaus olisi positiivinen (AA – application acknowledgement).</w:t>
      </w:r>
    </w:p>
    <w:bookmarkEnd w:id="0"/>
    <w:bookmarkEnd w:id="1"/>
    <w:p w14:paraId="7AD6C1D7" w14:textId="77777777" w:rsidR="00AE66B0" w:rsidRDefault="00AE66B0" w:rsidP="00AE66B0">
      <w:pPr>
        <w:pStyle w:val="LeiptekstiNormalharva"/>
      </w:pPr>
    </w:p>
    <w:sectPr w:rsidR="00AE66B0" w:rsidSect="00FC79CD">
      <w:headerReference w:type="default" r:id="rId70"/>
      <w:footerReference w:type="default" r:id="rId71"/>
      <w:headerReference w:type="first" r:id="rId72"/>
      <w:footerReference w:type="first" r:id="rId73"/>
      <w:pgSz w:w="11906" w:h="16838" w:code="9"/>
      <w:pgMar w:top="2438" w:right="1134" w:bottom="1134" w:left="1134" w:header="567" w:footer="397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2" w:author="Sinkkonen Anne" w:date="2019-10-01T15:17:00Z" w:initials="SA">
    <w:p w14:paraId="79D9C3D5" w14:textId="7CBE9915" w:rsidR="00E25913" w:rsidRDefault="00E25913">
      <w:pPr>
        <w:pStyle w:val="Kommentinteksti"/>
      </w:pPr>
      <w:r>
        <w:rPr>
          <w:rStyle w:val="Kommentinviite"/>
        </w:rPr>
        <w:annotationRef/>
      </w:r>
      <w:r>
        <w:t>Päivitä OID, myös alatunniste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9D9C3D5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7E0659" w14:textId="77777777" w:rsidR="001B0B9D" w:rsidRDefault="001B0B9D" w:rsidP="00661F12">
      <w:r>
        <w:separator/>
      </w:r>
    </w:p>
  </w:endnote>
  <w:endnote w:type="continuationSeparator" w:id="0">
    <w:p w14:paraId="224793E9" w14:textId="77777777" w:rsidR="001B0B9D" w:rsidRDefault="001B0B9D" w:rsidP="00661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Eireunaviivaa"/>
      <w:tblW w:w="9638" w:type="dxa"/>
      <w:tblLayout w:type="fixed"/>
      <w:tblLook w:val="04A0" w:firstRow="1" w:lastRow="0" w:firstColumn="1" w:lastColumn="0" w:noHBand="0" w:noVBand="1"/>
    </w:tblPr>
    <w:tblGrid>
      <w:gridCol w:w="5529"/>
      <w:gridCol w:w="991"/>
      <w:gridCol w:w="426"/>
      <w:gridCol w:w="2692"/>
    </w:tblGrid>
    <w:tr w:rsidR="00E25913" w:rsidRPr="00686EAE" w14:paraId="29977137" w14:textId="77777777" w:rsidTr="0009721A">
      <w:tc>
        <w:tcPr>
          <w:tcW w:w="5529" w:type="dxa"/>
        </w:tcPr>
        <w:p w14:paraId="4DC73A54" w14:textId="629892F2" w:rsidR="00E25913" w:rsidRPr="009222C3" w:rsidRDefault="00E25913" w:rsidP="0009721A">
          <w:pPr>
            <w:pStyle w:val="Alatunniste"/>
            <w:rPr>
              <w:b/>
              <w:color w:val="auto"/>
            </w:rPr>
          </w:pPr>
          <w:r w:rsidRPr="009222C3">
            <w:rPr>
              <w:color w:val="auto"/>
            </w:rPr>
            <w:t>Rajat_ylittävän_reseptin_MedicalRecords_sanomat_v1.</w:t>
          </w:r>
          <w:ins w:id="151" w:author="Sinkkonen Anne" w:date="2019-10-23T17:47:00Z">
            <w:r>
              <w:rPr>
                <w:color w:val="auto"/>
              </w:rPr>
              <w:t>3</w:t>
            </w:r>
          </w:ins>
          <w:del w:id="152" w:author="Sinkkonen Anne" w:date="2019-10-23T17:47:00Z">
            <w:r w:rsidDel="004112E4">
              <w:rPr>
                <w:color w:val="auto"/>
              </w:rPr>
              <w:delText>2</w:delText>
            </w:r>
          </w:del>
          <w:r w:rsidRPr="009222C3">
            <w:rPr>
              <w:color w:val="auto"/>
            </w:rPr>
            <w:t>_tracking.docs</w:t>
          </w:r>
        </w:p>
      </w:tc>
      <w:tc>
        <w:tcPr>
          <w:tcW w:w="991" w:type="dxa"/>
        </w:tcPr>
        <w:p w14:paraId="6F159623" w14:textId="77777777" w:rsidR="00E25913" w:rsidRPr="009222C3" w:rsidRDefault="00E25913" w:rsidP="0009721A">
          <w:pPr>
            <w:pStyle w:val="Alatunniste"/>
            <w:rPr>
              <w:b/>
              <w:color w:val="auto"/>
            </w:rPr>
          </w:pPr>
        </w:p>
      </w:tc>
      <w:tc>
        <w:tcPr>
          <w:tcW w:w="426" w:type="dxa"/>
        </w:tcPr>
        <w:p w14:paraId="2A2DA398" w14:textId="77777777" w:rsidR="00E25913" w:rsidRPr="00686EAE" w:rsidRDefault="00E25913" w:rsidP="0009721A">
          <w:pPr>
            <w:pStyle w:val="Alatunniste"/>
          </w:pPr>
        </w:p>
      </w:tc>
      <w:tc>
        <w:tcPr>
          <w:tcW w:w="2692" w:type="dxa"/>
        </w:tcPr>
        <w:p w14:paraId="33E9C0D5" w14:textId="0046F32A" w:rsidR="00E25913" w:rsidRPr="00686EAE" w:rsidRDefault="00E25913" w:rsidP="0009721A">
          <w:pPr>
            <w:pStyle w:val="Alatunniste"/>
          </w:pPr>
          <w:r w:rsidRPr="004112E4">
            <w:rPr>
              <w:color w:val="auto"/>
            </w:rPr>
            <w:t>URN: OID: 1.2.246.777.11.</w:t>
          </w:r>
          <w:ins w:id="153" w:author="Sinkkonen Anne" w:date="2019-10-23T17:47:00Z">
            <w:r>
              <w:t xml:space="preserve"> </w:t>
            </w:r>
            <w:r w:rsidRPr="004112E4">
              <w:rPr>
                <w:color w:val="auto"/>
              </w:rPr>
              <w:t>2019.12</w:t>
            </w:r>
          </w:ins>
          <w:del w:id="154" w:author="Sinkkonen Anne" w:date="2019-10-23T17:47:00Z">
            <w:r w:rsidRPr="004112E4" w:rsidDel="004112E4">
              <w:rPr>
                <w:color w:val="auto"/>
              </w:rPr>
              <w:delText>2018.10</w:delText>
            </w:r>
          </w:del>
        </w:p>
      </w:tc>
    </w:tr>
  </w:tbl>
  <w:p w14:paraId="31DF098C" w14:textId="77777777" w:rsidR="00E25913" w:rsidRPr="001F5FCA" w:rsidRDefault="00E25913" w:rsidP="001F5FCA">
    <w:pPr>
      <w:pStyle w:val="Alatunnist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Eireunaviivaa"/>
      <w:tblW w:w="9638" w:type="dxa"/>
      <w:tblLayout w:type="fixed"/>
      <w:tblLook w:val="04A0" w:firstRow="1" w:lastRow="0" w:firstColumn="1" w:lastColumn="0" w:noHBand="0" w:noVBand="1"/>
    </w:tblPr>
    <w:tblGrid>
      <w:gridCol w:w="5529"/>
      <w:gridCol w:w="991"/>
      <w:gridCol w:w="284"/>
      <w:gridCol w:w="2834"/>
    </w:tblGrid>
    <w:tr w:rsidR="00E25913" w:rsidRPr="00686EAE" w14:paraId="4A8CDBE8" w14:textId="77777777" w:rsidTr="009222C3">
      <w:tc>
        <w:tcPr>
          <w:tcW w:w="5529" w:type="dxa"/>
        </w:tcPr>
        <w:p w14:paraId="60069CD5" w14:textId="77777777" w:rsidR="00E25913" w:rsidRPr="00F041A2" w:rsidRDefault="00E25913" w:rsidP="001865C1">
          <w:pPr>
            <w:pStyle w:val="Alatunniste"/>
            <w:rPr>
              <w:color w:val="0066A0" w:themeColor="text2"/>
            </w:rPr>
          </w:pPr>
        </w:p>
      </w:tc>
      <w:tc>
        <w:tcPr>
          <w:tcW w:w="991" w:type="dxa"/>
        </w:tcPr>
        <w:p w14:paraId="78BB8CA3" w14:textId="77777777" w:rsidR="00E25913" w:rsidRDefault="00E25913" w:rsidP="001865C1">
          <w:pPr>
            <w:pStyle w:val="Alatunniste"/>
            <w:rPr>
              <w:color w:val="0066A0" w:themeColor="text2"/>
            </w:rPr>
          </w:pPr>
        </w:p>
      </w:tc>
      <w:tc>
        <w:tcPr>
          <w:tcW w:w="284" w:type="dxa"/>
        </w:tcPr>
        <w:p w14:paraId="4E0F53AF" w14:textId="77777777" w:rsidR="00E25913" w:rsidRPr="00686EAE" w:rsidRDefault="00E25913" w:rsidP="001865C1">
          <w:pPr>
            <w:pStyle w:val="Alatunniste"/>
          </w:pPr>
        </w:p>
      </w:tc>
      <w:tc>
        <w:tcPr>
          <w:tcW w:w="2834" w:type="dxa"/>
        </w:tcPr>
        <w:p w14:paraId="3D0A2DD3" w14:textId="77777777" w:rsidR="00E25913" w:rsidRDefault="00E25913" w:rsidP="001865C1">
          <w:pPr>
            <w:pStyle w:val="Alatunniste"/>
          </w:pPr>
        </w:p>
      </w:tc>
    </w:tr>
    <w:tr w:rsidR="00E25913" w:rsidRPr="00686EAE" w14:paraId="7CBFA284" w14:textId="77777777" w:rsidTr="009222C3">
      <w:tc>
        <w:tcPr>
          <w:tcW w:w="5529" w:type="dxa"/>
        </w:tcPr>
        <w:p w14:paraId="18DD2E79" w14:textId="77777777" w:rsidR="00E25913" w:rsidRPr="00F041A2" w:rsidRDefault="00E25913" w:rsidP="001865C1">
          <w:pPr>
            <w:pStyle w:val="Alatunniste"/>
            <w:rPr>
              <w:color w:val="0066A0" w:themeColor="text2"/>
            </w:rPr>
          </w:pPr>
        </w:p>
      </w:tc>
      <w:tc>
        <w:tcPr>
          <w:tcW w:w="991" w:type="dxa"/>
        </w:tcPr>
        <w:p w14:paraId="784C8D9A" w14:textId="77777777" w:rsidR="00E25913" w:rsidRDefault="00E25913" w:rsidP="001865C1">
          <w:pPr>
            <w:pStyle w:val="Alatunniste"/>
            <w:rPr>
              <w:color w:val="0066A0" w:themeColor="text2"/>
            </w:rPr>
          </w:pPr>
        </w:p>
      </w:tc>
      <w:tc>
        <w:tcPr>
          <w:tcW w:w="284" w:type="dxa"/>
        </w:tcPr>
        <w:p w14:paraId="2BE14F3F" w14:textId="77777777" w:rsidR="00E25913" w:rsidRPr="00686EAE" w:rsidRDefault="00E25913" w:rsidP="001865C1">
          <w:pPr>
            <w:pStyle w:val="Alatunniste"/>
          </w:pPr>
        </w:p>
      </w:tc>
      <w:tc>
        <w:tcPr>
          <w:tcW w:w="2834" w:type="dxa"/>
        </w:tcPr>
        <w:p w14:paraId="7DA9F8ED" w14:textId="77777777" w:rsidR="00E25913" w:rsidRDefault="00E25913" w:rsidP="001865C1">
          <w:pPr>
            <w:pStyle w:val="Alatunniste"/>
          </w:pPr>
        </w:p>
      </w:tc>
    </w:tr>
    <w:tr w:rsidR="00E25913" w:rsidRPr="00686EAE" w14:paraId="6493E477" w14:textId="77777777" w:rsidTr="009222C3">
      <w:tc>
        <w:tcPr>
          <w:tcW w:w="5529" w:type="dxa"/>
        </w:tcPr>
        <w:p w14:paraId="5ECA9D0F" w14:textId="7D24EFAA" w:rsidR="00E25913" w:rsidRPr="009222C3" w:rsidRDefault="00E25913" w:rsidP="001865C1">
          <w:pPr>
            <w:pStyle w:val="Alatunniste"/>
            <w:rPr>
              <w:b/>
              <w:color w:val="auto"/>
            </w:rPr>
          </w:pPr>
          <w:r w:rsidRPr="009222C3">
            <w:rPr>
              <w:color w:val="auto"/>
            </w:rPr>
            <w:t>Rajat_ylittävän_reseptin_MedicalRecords_sanomat_v1.</w:t>
          </w:r>
          <w:ins w:id="155" w:author="Sinkkonen Anne" w:date="2019-10-01T15:17:00Z">
            <w:r>
              <w:rPr>
                <w:color w:val="auto"/>
              </w:rPr>
              <w:t>3</w:t>
            </w:r>
          </w:ins>
          <w:r w:rsidRPr="009222C3">
            <w:rPr>
              <w:color w:val="auto"/>
            </w:rPr>
            <w:t>_tracking.docs</w:t>
          </w:r>
        </w:p>
      </w:tc>
      <w:tc>
        <w:tcPr>
          <w:tcW w:w="991" w:type="dxa"/>
        </w:tcPr>
        <w:p w14:paraId="1DF83313" w14:textId="77777777" w:rsidR="00E25913" w:rsidRPr="009222C3" w:rsidRDefault="00E25913" w:rsidP="001865C1">
          <w:pPr>
            <w:pStyle w:val="Alatunniste"/>
            <w:rPr>
              <w:b/>
              <w:color w:val="auto"/>
            </w:rPr>
          </w:pPr>
        </w:p>
      </w:tc>
      <w:tc>
        <w:tcPr>
          <w:tcW w:w="284" w:type="dxa"/>
        </w:tcPr>
        <w:p w14:paraId="55CC2596" w14:textId="77777777" w:rsidR="00E25913" w:rsidRPr="00686EAE" w:rsidRDefault="00E25913" w:rsidP="001865C1">
          <w:pPr>
            <w:pStyle w:val="Alatunniste"/>
          </w:pPr>
        </w:p>
      </w:tc>
      <w:tc>
        <w:tcPr>
          <w:tcW w:w="2834" w:type="dxa"/>
        </w:tcPr>
        <w:p w14:paraId="13CAC27D" w14:textId="7DA4B637" w:rsidR="00E25913" w:rsidRPr="00686EAE" w:rsidRDefault="00E25913" w:rsidP="001865C1">
          <w:pPr>
            <w:pStyle w:val="Alatunniste"/>
          </w:pPr>
          <w:r>
            <w:rPr>
              <w:color w:val="auto"/>
            </w:rPr>
            <w:t xml:space="preserve">URN: </w:t>
          </w:r>
          <w:r w:rsidRPr="009F5B13">
            <w:rPr>
              <w:color w:val="auto"/>
            </w:rPr>
            <w:t>OID: 1.2.246.777.11.</w:t>
          </w:r>
          <w:ins w:id="156" w:author="Sinkkonen Anne" w:date="2019-10-23T17:46:00Z">
            <w:r>
              <w:t xml:space="preserve"> </w:t>
            </w:r>
            <w:r w:rsidRPr="004112E4">
              <w:rPr>
                <w:color w:val="auto"/>
              </w:rPr>
              <w:t>2019.12</w:t>
            </w:r>
          </w:ins>
          <w:del w:id="157" w:author="Sinkkonen Anne" w:date="2019-10-23T17:46:00Z">
            <w:r w:rsidRPr="009F5B13" w:rsidDel="004112E4">
              <w:rPr>
                <w:color w:val="auto"/>
              </w:rPr>
              <w:delText>2018.</w:delText>
            </w:r>
            <w:r w:rsidDel="004112E4">
              <w:rPr>
                <w:color w:val="auto"/>
              </w:rPr>
              <w:delText>10</w:delText>
            </w:r>
          </w:del>
        </w:p>
      </w:tc>
    </w:tr>
  </w:tbl>
  <w:p w14:paraId="18B085C5" w14:textId="77777777" w:rsidR="00E25913" w:rsidRDefault="00E25913" w:rsidP="00344D6F">
    <w:pPr>
      <w:pStyle w:val="Alatunniste"/>
      <w:ind w:right="-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B5E0B1" w14:textId="77777777" w:rsidR="001B0B9D" w:rsidRDefault="001B0B9D" w:rsidP="00661F12">
      <w:r>
        <w:separator/>
      </w:r>
    </w:p>
  </w:footnote>
  <w:footnote w:type="continuationSeparator" w:id="0">
    <w:p w14:paraId="02ED435F" w14:textId="77777777" w:rsidR="001B0B9D" w:rsidRDefault="001B0B9D" w:rsidP="00661F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Eireunaviivaa"/>
      <w:tblW w:w="9923" w:type="dxa"/>
      <w:tblLayout w:type="fixed"/>
      <w:tblLook w:val="04A0" w:firstRow="1" w:lastRow="0" w:firstColumn="1" w:lastColumn="0" w:noHBand="0" w:noVBand="1"/>
    </w:tblPr>
    <w:tblGrid>
      <w:gridCol w:w="4820"/>
      <w:gridCol w:w="1700"/>
      <w:gridCol w:w="1277"/>
      <w:gridCol w:w="1275"/>
      <w:gridCol w:w="851"/>
    </w:tblGrid>
    <w:tr w:rsidR="00E25913" w14:paraId="6DF423CD" w14:textId="77777777" w:rsidTr="00995C61">
      <w:trPr>
        <w:trHeight w:hRule="exact" w:val="113"/>
      </w:trPr>
      <w:tc>
        <w:tcPr>
          <w:tcW w:w="4820" w:type="dxa"/>
          <w:vMerge w:val="restart"/>
        </w:tcPr>
        <w:p w14:paraId="303E058F" w14:textId="77777777" w:rsidR="00E25913" w:rsidRDefault="00E25913" w:rsidP="00F53733">
          <w:pPr>
            <w:pStyle w:val="Yltunniste"/>
            <w:rPr>
              <w:lang w:val="en-GB" w:eastAsia="en-GB"/>
            </w:rPr>
          </w:pPr>
          <w:r>
            <w:rPr>
              <w:lang w:eastAsia="fi-FI"/>
            </w:rPr>
            <w:drawing>
              <wp:inline distT="0" distB="0" distL="0" distR="0" wp14:anchorId="2FFD5828" wp14:editId="252BB6F9">
                <wp:extent cx="1231200" cy="302400"/>
                <wp:effectExtent l="0" t="0" r="7620" b="2540"/>
                <wp:docPr id="1" name="Kuv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" name="Kuva 17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31200" cy="302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00" w:type="dxa"/>
        </w:tcPr>
        <w:p w14:paraId="5667F9D8" w14:textId="77777777" w:rsidR="00E25913" w:rsidRDefault="00E25913" w:rsidP="00F53733">
          <w:pPr>
            <w:pStyle w:val="Yltunniste"/>
            <w:jc w:val="right"/>
          </w:pPr>
        </w:p>
      </w:tc>
      <w:tc>
        <w:tcPr>
          <w:tcW w:w="1277" w:type="dxa"/>
        </w:tcPr>
        <w:p w14:paraId="6DE8A477" w14:textId="77777777" w:rsidR="00E25913" w:rsidRDefault="00E25913" w:rsidP="00F53733">
          <w:pPr>
            <w:pStyle w:val="Yltunniste"/>
            <w:jc w:val="right"/>
          </w:pPr>
        </w:p>
      </w:tc>
      <w:tc>
        <w:tcPr>
          <w:tcW w:w="2126" w:type="dxa"/>
          <w:gridSpan w:val="2"/>
        </w:tcPr>
        <w:p w14:paraId="10FA50A2" w14:textId="77777777" w:rsidR="00E25913" w:rsidRDefault="00E25913" w:rsidP="00F53733">
          <w:pPr>
            <w:pStyle w:val="Yltunniste"/>
            <w:jc w:val="right"/>
          </w:pPr>
        </w:p>
      </w:tc>
    </w:tr>
    <w:tr w:rsidR="00E25913" w14:paraId="6760B170" w14:textId="77777777" w:rsidTr="00995C61">
      <w:tc>
        <w:tcPr>
          <w:tcW w:w="4820" w:type="dxa"/>
          <w:vMerge/>
        </w:tcPr>
        <w:p w14:paraId="4A0E5E37" w14:textId="77777777" w:rsidR="00E25913" w:rsidRPr="00661F12" w:rsidRDefault="00E25913" w:rsidP="00F53733">
          <w:pPr>
            <w:pStyle w:val="Yltunniste"/>
          </w:pPr>
        </w:p>
      </w:tc>
      <w:sdt>
        <w:sdtPr>
          <w:rPr>
            <w:b/>
            <w:color w:val="auto"/>
          </w:rPr>
          <w:alias w:val="Aihe"/>
          <w:tag w:val=""/>
          <w:id w:val="186640308"/>
          <w:placeholder>
            <w:docPart w:val="FF06968F49D4403EBE2C9E9B1AE8FF68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tc>
            <w:tcPr>
              <w:tcW w:w="2977" w:type="dxa"/>
              <w:gridSpan w:val="2"/>
            </w:tcPr>
            <w:p w14:paraId="24414FCE" w14:textId="77777777" w:rsidR="00E25913" w:rsidRPr="0074362D" w:rsidRDefault="00E25913" w:rsidP="00F53733">
              <w:pPr>
                <w:pStyle w:val="Yltunniste"/>
                <w:rPr>
                  <w:b/>
                </w:rPr>
              </w:pPr>
              <w:r>
                <w:rPr>
                  <w:b/>
                  <w:color w:val="auto"/>
                </w:rPr>
                <w:t>Rajat ylittävän reseptin Me</w:t>
              </w:r>
              <w:r w:rsidRPr="000F65D1">
                <w:rPr>
                  <w:b/>
                  <w:color w:val="auto"/>
                </w:rPr>
                <w:t>dical records -sanomat</w:t>
              </w:r>
            </w:p>
          </w:tc>
        </w:sdtContent>
      </w:sdt>
      <w:tc>
        <w:tcPr>
          <w:tcW w:w="1275" w:type="dxa"/>
        </w:tcPr>
        <w:p w14:paraId="789F53EB" w14:textId="77777777" w:rsidR="00E25913" w:rsidRPr="00CD3BD4" w:rsidRDefault="00E25913" w:rsidP="00F53733">
          <w:pPr>
            <w:pStyle w:val="Yltunniste"/>
          </w:pPr>
        </w:p>
      </w:tc>
      <w:tc>
        <w:tcPr>
          <w:tcW w:w="851" w:type="dxa"/>
        </w:tcPr>
        <w:p w14:paraId="13636685" w14:textId="07CD727F" w:rsidR="00E25913" w:rsidRPr="00CD3BD4" w:rsidRDefault="00E25913" w:rsidP="00F53733">
          <w:pPr>
            <w:pStyle w:val="Yltunniste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0866CA">
            <w:t>2</w:t>
          </w:r>
          <w:r>
            <w:fldChar w:fldCharType="end"/>
          </w:r>
          <w:r>
            <w:t xml:space="preserve"> (</w:t>
          </w:r>
          <w:fldSimple w:instr=" NUMPAGES   \* MERGEFORMAT ">
            <w:r w:rsidR="000866CA">
              <w:t>22</w:t>
            </w:r>
          </w:fldSimple>
          <w:r>
            <w:t>)</w:t>
          </w:r>
        </w:p>
      </w:tc>
    </w:tr>
    <w:tr w:rsidR="00E25913" w14:paraId="65B102B2" w14:textId="77777777" w:rsidTr="00995C61">
      <w:tc>
        <w:tcPr>
          <w:tcW w:w="4820" w:type="dxa"/>
          <w:vMerge/>
        </w:tcPr>
        <w:p w14:paraId="03840D94" w14:textId="77777777" w:rsidR="00E25913" w:rsidRPr="00661F12" w:rsidRDefault="00E25913" w:rsidP="00F53733">
          <w:pPr>
            <w:pStyle w:val="Yltunniste"/>
          </w:pPr>
        </w:p>
      </w:tc>
      <w:tc>
        <w:tcPr>
          <w:tcW w:w="2977" w:type="dxa"/>
          <w:gridSpan w:val="2"/>
          <w:vMerge w:val="restart"/>
        </w:tcPr>
        <w:p w14:paraId="7C098BDA" w14:textId="77777777" w:rsidR="00E25913" w:rsidRPr="00661F12" w:rsidRDefault="00E25913" w:rsidP="000F65D1">
          <w:pPr>
            <w:pStyle w:val="Yltunniste"/>
          </w:pPr>
          <w:r>
            <w:t>Versio 1.</w:t>
          </w:r>
          <w:ins w:id="147" w:author="Sinkkonen Anne" w:date="2019-10-01T15:18:00Z">
            <w:r>
              <w:t>3</w:t>
            </w:r>
          </w:ins>
          <w:del w:id="148" w:author="Sinkkonen Anne" w:date="2019-10-01T15:18:00Z">
            <w:r w:rsidDel="007A094D">
              <w:delText>2</w:delText>
            </w:r>
          </w:del>
        </w:p>
      </w:tc>
      <w:tc>
        <w:tcPr>
          <w:tcW w:w="2126" w:type="dxa"/>
          <w:gridSpan w:val="2"/>
        </w:tcPr>
        <w:p w14:paraId="15472707" w14:textId="77777777" w:rsidR="00E25913" w:rsidRPr="00661F12" w:rsidRDefault="00E25913" w:rsidP="00F53733">
          <w:pPr>
            <w:pStyle w:val="Yltunniste"/>
          </w:pPr>
        </w:p>
      </w:tc>
    </w:tr>
    <w:tr w:rsidR="00E25913" w14:paraId="5DFD0962" w14:textId="77777777" w:rsidTr="00995C61">
      <w:trPr>
        <w:trHeight w:hRule="exact" w:val="227"/>
      </w:trPr>
      <w:tc>
        <w:tcPr>
          <w:tcW w:w="4820" w:type="dxa"/>
          <w:vMerge/>
        </w:tcPr>
        <w:p w14:paraId="52C1479F" w14:textId="77777777" w:rsidR="00E25913" w:rsidRPr="000643DE" w:rsidRDefault="00E25913" w:rsidP="00F53733">
          <w:pPr>
            <w:pStyle w:val="Yltunniste"/>
          </w:pPr>
        </w:p>
      </w:tc>
      <w:tc>
        <w:tcPr>
          <w:tcW w:w="2977" w:type="dxa"/>
          <w:gridSpan w:val="2"/>
          <w:vMerge/>
        </w:tcPr>
        <w:p w14:paraId="5BE57A3F" w14:textId="77777777" w:rsidR="00E25913" w:rsidRPr="000643DE" w:rsidRDefault="00E25913" w:rsidP="00F53733">
          <w:pPr>
            <w:pStyle w:val="Yltunniste"/>
          </w:pPr>
        </w:p>
      </w:tc>
      <w:tc>
        <w:tcPr>
          <w:tcW w:w="2126" w:type="dxa"/>
          <w:gridSpan w:val="2"/>
        </w:tcPr>
        <w:p w14:paraId="0D8FBAC6" w14:textId="77777777" w:rsidR="00E25913" w:rsidRPr="000643DE" w:rsidRDefault="00E25913" w:rsidP="00F53733">
          <w:pPr>
            <w:pStyle w:val="Yltunniste"/>
          </w:pPr>
        </w:p>
      </w:tc>
    </w:tr>
    <w:tr w:rsidR="00E25913" w14:paraId="0B0372B0" w14:textId="77777777" w:rsidTr="00995C61">
      <w:trPr>
        <w:trHeight w:val="283"/>
      </w:trPr>
      <w:tc>
        <w:tcPr>
          <w:tcW w:w="4820" w:type="dxa"/>
        </w:tcPr>
        <w:p w14:paraId="4F5DCB11" w14:textId="77777777" w:rsidR="00E25913" w:rsidRPr="00661F12" w:rsidRDefault="00E25913" w:rsidP="000F65D1">
          <w:pPr>
            <w:pStyle w:val="Yltunniste"/>
          </w:pPr>
          <w:r>
            <w:t xml:space="preserve"> </w:t>
          </w:r>
        </w:p>
      </w:tc>
      <w:sdt>
        <w:sdtPr>
          <w:rPr>
            <w:rFonts w:eastAsiaTheme="majorEastAsia"/>
            <w:noProof w:val="0"/>
          </w:rPr>
          <w:alias w:val="Julkaisupäivämäärä"/>
          <w:tag w:val=""/>
          <w:id w:val="-80143627"/>
          <w:placeholder>
            <w:docPart w:val="1F652F670BE44917829F101F4F6181FB"/>
          </w:placeholder>
          <w:dataBinding w:prefixMappings="xmlns:ns0='http://schemas.microsoft.com/office/2006/coverPageProps' " w:xpath="/ns0:CoverPageProperties[1]/ns0:PublishDate[1]" w:storeItemID="{55AF091B-3C7A-41E3-B477-F2FDAA23CFDA}"/>
          <w:date w:fullDate="2019-11-21T00:00:00Z">
            <w:dateFormat w:val="d.M.yyyy"/>
            <w:lid w:val="fi-FI"/>
            <w:storeMappedDataAs w:val="dateTime"/>
            <w:calendar w:val="gregorian"/>
          </w:date>
        </w:sdtPr>
        <w:sdtEndPr/>
        <w:sdtContent>
          <w:tc>
            <w:tcPr>
              <w:tcW w:w="2977" w:type="dxa"/>
              <w:gridSpan w:val="2"/>
            </w:tcPr>
            <w:p w14:paraId="5C443C8A" w14:textId="3792F341" w:rsidR="00E25913" w:rsidRDefault="00E25913" w:rsidP="00F53733">
              <w:pPr>
                <w:pStyle w:val="Yltunniste"/>
              </w:pPr>
              <w:del w:id="149" w:author="Sinkkonen Anne" w:date="2019-10-23T17:46:00Z">
                <w:r w:rsidRPr="000F65D1" w:rsidDel="004112E4">
                  <w:rPr>
                    <w:rFonts w:eastAsiaTheme="majorEastAsia"/>
                    <w:noProof w:val="0"/>
                  </w:rPr>
                  <w:delText>12.9.2018</w:delText>
                </w:r>
              </w:del>
              <w:ins w:id="150" w:author="Sinkkonen Anne" w:date="2019-10-23T17:46:00Z">
                <w:r w:rsidR="00325ABD">
                  <w:rPr>
                    <w:rFonts w:eastAsiaTheme="majorEastAsia"/>
                    <w:noProof w:val="0"/>
                  </w:rPr>
                  <w:t>21</w:t>
                </w:r>
                <w:r>
                  <w:rPr>
                    <w:rFonts w:eastAsiaTheme="majorEastAsia"/>
                    <w:noProof w:val="0"/>
                  </w:rPr>
                  <w:t>.11.2019</w:t>
                </w:r>
              </w:ins>
            </w:p>
          </w:tc>
        </w:sdtContent>
      </w:sdt>
      <w:tc>
        <w:tcPr>
          <w:tcW w:w="2126" w:type="dxa"/>
          <w:gridSpan w:val="2"/>
        </w:tcPr>
        <w:p w14:paraId="40D37384" w14:textId="77777777" w:rsidR="00E25913" w:rsidRDefault="00E25913" w:rsidP="00F53733">
          <w:pPr>
            <w:pStyle w:val="Yltunniste"/>
          </w:pPr>
        </w:p>
      </w:tc>
    </w:tr>
  </w:tbl>
  <w:p w14:paraId="1E537459" w14:textId="77777777" w:rsidR="00E25913" w:rsidRDefault="00E25913" w:rsidP="00BB528D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Eireunaviivaa"/>
      <w:tblW w:w="0" w:type="auto"/>
      <w:tblLayout w:type="fixed"/>
      <w:tblLook w:val="04A0" w:firstRow="1" w:lastRow="0" w:firstColumn="1" w:lastColumn="0" w:noHBand="0" w:noVBand="1"/>
    </w:tblPr>
    <w:tblGrid>
      <w:gridCol w:w="5222"/>
      <w:gridCol w:w="1298"/>
      <w:gridCol w:w="1277"/>
      <w:gridCol w:w="1275"/>
      <w:gridCol w:w="566"/>
    </w:tblGrid>
    <w:tr w:rsidR="00E25913" w14:paraId="539380D4" w14:textId="77777777" w:rsidTr="0074362D">
      <w:trPr>
        <w:trHeight w:hRule="exact" w:val="113"/>
      </w:trPr>
      <w:tc>
        <w:tcPr>
          <w:tcW w:w="5222" w:type="dxa"/>
          <w:vMerge w:val="restart"/>
        </w:tcPr>
        <w:p w14:paraId="02C6EF8F" w14:textId="77777777" w:rsidR="00E25913" w:rsidRDefault="00E25913" w:rsidP="00A8423E">
          <w:pPr>
            <w:pStyle w:val="Yltunniste"/>
            <w:rPr>
              <w:lang w:val="en-GB" w:eastAsia="en-GB"/>
            </w:rPr>
          </w:pPr>
          <w:r>
            <w:rPr>
              <w:lang w:eastAsia="fi-FI"/>
            </w:rPr>
            <w:drawing>
              <wp:inline distT="0" distB="0" distL="0" distR="0" wp14:anchorId="19172A07" wp14:editId="28B41188">
                <wp:extent cx="1231200" cy="302400"/>
                <wp:effectExtent l="0" t="0" r="7620" b="2540"/>
                <wp:docPr id="17" name="Kuva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" name="Kuva 17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31200" cy="302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98" w:type="dxa"/>
        </w:tcPr>
        <w:p w14:paraId="24E0F9E6" w14:textId="77777777" w:rsidR="00E25913" w:rsidRDefault="00E25913" w:rsidP="00A8423E">
          <w:pPr>
            <w:pStyle w:val="Yltunniste"/>
            <w:jc w:val="right"/>
          </w:pPr>
        </w:p>
      </w:tc>
      <w:tc>
        <w:tcPr>
          <w:tcW w:w="1277" w:type="dxa"/>
        </w:tcPr>
        <w:p w14:paraId="65DFA1D4" w14:textId="77777777" w:rsidR="00E25913" w:rsidRDefault="00E25913" w:rsidP="00A8423E">
          <w:pPr>
            <w:pStyle w:val="Yltunniste"/>
            <w:jc w:val="right"/>
          </w:pPr>
        </w:p>
      </w:tc>
      <w:tc>
        <w:tcPr>
          <w:tcW w:w="1841" w:type="dxa"/>
          <w:gridSpan w:val="2"/>
        </w:tcPr>
        <w:p w14:paraId="4F50387A" w14:textId="77777777" w:rsidR="00E25913" w:rsidRDefault="00E25913" w:rsidP="00A8423E">
          <w:pPr>
            <w:pStyle w:val="Yltunniste"/>
            <w:jc w:val="right"/>
          </w:pPr>
        </w:p>
      </w:tc>
    </w:tr>
    <w:tr w:rsidR="00E25913" w14:paraId="27056BA3" w14:textId="77777777" w:rsidTr="0074362D">
      <w:tc>
        <w:tcPr>
          <w:tcW w:w="5222" w:type="dxa"/>
          <w:vMerge/>
        </w:tcPr>
        <w:p w14:paraId="5CC21D0E" w14:textId="77777777" w:rsidR="00E25913" w:rsidRPr="00661F12" w:rsidRDefault="00E25913" w:rsidP="00A8423E">
          <w:pPr>
            <w:pStyle w:val="Yltunniste"/>
          </w:pPr>
        </w:p>
      </w:tc>
      <w:tc>
        <w:tcPr>
          <w:tcW w:w="2575" w:type="dxa"/>
          <w:gridSpan w:val="2"/>
        </w:tcPr>
        <w:p w14:paraId="1DE18C56" w14:textId="77777777" w:rsidR="00E25913" w:rsidRPr="0074362D" w:rsidRDefault="00E25913" w:rsidP="00A8423E">
          <w:pPr>
            <w:pStyle w:val="Yltunniste"/>
            <w:rPr>
              <w:b/>
            </w:rPr>
          </w:pPr>
        </w:p>
      </w:tc>
      <w:tc>
        <w:tcPr>
          <w:tcW w:w="1275" w:type="dxa"/>
        </w:tcPr>
        <w:p w14:paraId="70D18872" w14:textId="77777777" w:rsidR="00E25913" w:rsidRPr="00CD3BD4" w:rsidRDefault="00E25913" w:rsidP="000643DE">
          <w:pPr>
            <w:pStyle w:val="Yltunniste"/>
          </w:pPr>
        </w:p>
      </w:tc>
      <w:tc>
        <w:tcPr>
          <w:tcW w:w="566" w:type="dxa"/>
        </w:tcPr>
        <w:p w14:paraId="316C6903" w14:textId="77777777" w:rsidR="00E25913" w:rsidRPr="00CD3BD4" w:rsidRDefault="00E25913" w:rsidP="00A8423E">
          <w:pPr>
            <w:pStyle w:val="Yltunniste"/>
            <w:jc w:val="right"/>
          </w:pPr>
        </w:p>
      </w:tc>
    </w:tr>
    <w:tr w:rsidR="00E25913" w14:paraId="04966903" w14:textId="77777777" w:rsidTr="00A8423E">
      <w:tc>
        <w:tcPr>
          <w:tcW w:w="5222" w:type="dxa"/>
          <w:vMerge/>
        </w:tcPr>
        <w:p w14:paraId="15FF1400" w14:textId="77777777" w:rsidR="00E25913" w:rsidRPr="00661F12" w:rsidRDefault="00E25913" w:rsidP="00A8423E">
          <w:pPr>
            <w:pStyle w:val="Yltunniste"/>
          </w:pPr>
        </w:p>
      </w:tc>
      <w:tc>
        <w:tcPr>
          <w:tcW w:w="2575" w:type="dxa"/>
          <w:gridSpan w:val="2"/>
          <w:vMerge w:val="restart"/>
        </w:tcPr>
        <w:p w14:paraId="75AEF7EC" w14:textId="77777777" w:rsidR="00E25913" w:rsidRPr="00661F12" w:rsidRDefault="00E25913" w:rsidP="000643DE">
          <w:pPr>
            <w:pStyle w:val="Yltunniste"/>
          </w:pPr>
        </w:p>
      </w:tc>
      <w:tc>
        <w:tcPr>
          <w:tcW w:w="1841" w:type="dxa"/>
          <w:gridSpan w:val="2"/>
        </w:tcPr>
        <w:p w14:paraId="546A1437" w14:textId="77777777" w:rsidR="00E25913" w:rsidRPr="00661F12" w:rsidRDefault="00E25913" w:rsidP="000643DE">
          <w:pPr>
            <w:pStyle w:val="Yltunniste"/>
          </w:pPr>
        </w:p>
      </w:tc>
    </w:tr>
    <w:tr w:rsidR="00E25913" w14:paraId="7FDAD415" w14:textId="77777777" w:rsidTr="00A8423E">
      <w:trPr>
        <w:trHeight w:hRule="exact" w:val="227"/>
      </w:trPr>
      <w:tc>
        <w:tcPr>
          <w:tcW w:w="5222" w:type="dxa"/>
          <w:vMerge/>
        </w:tcPr>
        <w:p w14:paraId="19474234" w14:textId="77777777" w:rsidR="00E25913" w:rsidRPr="000643DE" w:rsidRDefault="00E25913" w:rsidP="000643DE">
          <w:pPr>
            <w:pStyle w:val="Yltunniste"/>
          </w:pPr>
        </w:p>
      </w:tc>
      <w:tc>
        <w:tcPr>
          <w:tcW w:w="2575" w:type="dxa"/>
          <w:gridSpan w:val="2"/>
          <w:vMerge/>
        </w:tcPr>
        <w:p w14:paraId="5DC37B83" w14:textId="77777777" w:rsidR="00E25913" w:rsidRPr="000643DE" w:rsidRDefault="00E25913" w:rsidP="000643DE">
          <w:pPr>
            <w:pStyle w:val="Yltunniste"/>
          </w:pPr>
        </w:p>
      </w:tc>
      <w:tc>
        <w:tcPr>
          <w:tcW w:w="1841" w:type="dxa"/>
          <w:gridSpan w:val="2"/>
        </w:tcPr>
        <w:p w14:paraId="2F663A64" w14:textId="77777777" w:rsidR="00E25913" w:rsidRPr="000643DE" w:rsidRDefault="00E25913" w:rsidP="000643DE">
          <w:pPr>
            <w:pStyle w:val="Yltunniste"/>
          </w:pPr>
        </w:p>
      </w:tc>
    </w:tr>
    <w:tr w:rsidR="00E25913" w14:paraId="248083D8" w14:textId="77777777" w:rsidTr="00A8423E">
      <w:trPr>
        <w:trHeight w:val="283"/>
      </w:trPr>
      <w:tc>
        <w:tcPr>
          <w:tcW w:w="5222" w:type="dxa"/>
        </w:tcPr>
        <w:p w14:paraId="09072DF5" w14:textId="77777777" w:rsidR="00E25913" w:rsidRPr="00661F12" w:rsidRDefault="00E25913" w:rsidP="00A8423E">
          <w:pPr>
            <w:pStyle w:val="Yltunniste"/>
          </w:pPr>
        </w:p>
      </w:tc>
      <w:tc>
        <w:tcPr>
          <w:tcW w:w="2575" w:type="dxa"/>
          <w:gridSpan w:val="2"/>
        </w:tcPr>
        <w:p w14:paraId="737ABB16" w14:textId="77777777" w:rsidR="00E25913" w:rsidRDefault="00E25913" w:rsidP="00A8423E">
          <w:pPr>
            <w:pStyle w:val="Yltunniste"/>
          </w:pPr>
        </w:p>
      </w:tc>
      <w:tc>
        <w:tcPr>
          <w:tcW w:w="1841" w:type="dxa"/>
          <w:gridSpan w:val="2"/>
        </w:tcPr>
        <w:p w14:paraId="466825D7" w14:textId="77777777" w:rsidR="00E25913" w:rsidRDefault="00E25913" w:rsidP="0074362D">
          <w:pPr>
            <w:pStyle w:val="Yltunniste"/>
          </w:pPr>
        </w:p>
      </w:tc>
    </w:tr>
  </w:tbl>
  <w:p w14:paraId="714ECE08" w14:textId="77777777" w:rsidR="00E25913" w:rsidRDefault="00E25913" w:rsidP="00877D1B">
    <w:pPr>
      <w:pStyle w:val="Yltunniste"/>
      <w:tabs>
        <w:tab w:val="left" w:pos="99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368CF2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66A0" w:themeColor="text2"/>
      </w:rPr>
    </w:lvl>
  </w:abstractNum>
  <w:abstractNum w:abstractNumId="1" w15:restartNumberingAfterBreak="0">
    <w:nsid w:val="03A75018"/>
    <w:multiLevelType w:val="multilevel"/>
    <w:tmpl w:val="380C70D4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85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82" w:hanging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79" w:hanging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6" w:hanging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3" w:hanging="397"/>
      </w:pPr>
      <w:rPr>
        <w:rFonts w:hint="default"/>
      </w:rPr>
    </w:lvl>
  </w:abstractNum>
  <w:abstractNum w:abstractNumId="2" w15:restartNumberingAfterBreak="0">
    <w:nsid w:val="04B70069"/>
    <w:multiLevelType w:val="hybridMultilevel"/>
    <w:tmpl w:val="D6BC684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A058C8"/>
    <w:multiLevelType w:val="hybridMultilevel"/>
    <w:tmpl w:val="0D222F32"/>
    <w:lvl w:ilvl="0" w:tplc="750022B6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922FC8"/>
    <w:multiLevelType w:val="multilevel"/>
    <w:tmpl w:val="BC20CD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1ADB6FC4"/>
    <w:multiLevelType w:val="hybridMultilevel"/>
    <w:tmpl w:val="B31481F0"/>
    <w:lvl w:ilvl="0" w:tplc="040B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286C6068"/>
    <w:multiLevelType w:val="hybridMultilevel"/>
    <w:tmpl w:val="A1408A5E"/>
    <w:lvl w:ilvl="0" w:tplc="040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B40FC1"/>
    <w:multiLevelType w:val="hybridMultilevel"/>
    <w:tmpl w:val="1D64E6AA"/>
    <w:lvl w:ilvl="0" w:tplc="040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11101D"/>
    <w:multiLevelType w:val="hybridMultilevel"/>
    <w:tmpl w:val="5B2AD2D2"/>
    <w:lvl w:ilvl="0" w:tplc="040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0A5C0B"/>
    <w:multiLevelType w:val="hybridMultilevel"/>
    <w:tmpl w:val="2244D0CC"/>
    <w:lvl w:ilvl="0" w:tplc="3B6AC2BC">
      <w:numFmt w:val="bullet"/>
      <w:lvlText w:val=""/>
      <w:lvlJc w:val="left"/>
      <w:pPr>
        <w:ind w:left="720" w:hanging="360"/>
      </w:pPr>
      <w:rPr>
        <w:rFonts w:ascii="Wingdings" w:eastAsiaTheme="minorHAnsi" w:hAnsi="Wingdings" w:cs="Microsoft Sans Serif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CD3861"/>
    <w:multiLevelType w:val="hybridMultilevel"/>
    <w:tmpl w:val="664CF32A"/>
    <w:lvl w:ilvl="0" w:tplc="21E48194">
      <w:start w:val="1"/>
      <w:numFmt w:val="bullet"/>
      <w:pStyle w:val="Luettelokappale"/>
      <w:lvlText w:val="•"/>
      <w:lvlJc w:val="left"/>
      <w:pPr>
        <w:ind w:left="1440" w:hanging="360"/>
      </w:pPr>
      <w:rPr>
        <w:rFonts w:ascii="Arial" w:hAnsi="Arial" w:hint="default"/>
        <w:color w:val="019CDB"/>
      </w:rPr>
    </w:lvl>
    <w:lvl w:ilvl="1" w:tplc="040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6C14842"/>
    <w:multiLevelType w:val="hybridMultilevel"/>
    <w:tmpl w:val="3420090C"/>
    <w:lvl w:ilvl="0" w:tplc="55B8F6B6">
      <w:start w:val="1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950A3B"/>
    <w:multiLevelType w:val="multilevel"/>
    <w:tmpl w:val="388A7428"/>
    <w:numStyleLink w:val="Otsikkonumerointi"/>
  </w:abstractNum>
  <w:abstractNum w:abstractNumId="13" w15:restartNumberingAfterBreak="0">
    <w:nsid w:val="47BB0EF5"/>
    <w:multiLevelType w:val="hybridMultilevel"/>
    <w:tmpl w:val="FF085D6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7E199E"/>
    <w:multiLevelType w:val="hybridMultilevel"/>
    <w:tmpl w:val="AD0292B6"/>
    <w:lvl w:ilvl="0" w:tplc="040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F3019C"/>
    <w:multiLevelType w:val="multilevel"/>
    <w:tmpl w:val="388A7428"/>
    <w:numStyleLink w:val="Otsikkonumerointi"/>
  </w:abstractNum>
  <w:abstractNum w:abstractNumId="16" w15:restartNumberingAfterBreak="0">
    <w:nsid w:val="526A6CBB"/>
    <w:multiLevelType w:val="hybridMultilevel"/>
    <w:tmpl w:val="FDC04F9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A72F5D"/>
    <w:multiLevelType w:val="hybridMultilevel"/>
    <w:tmpl w:val="6F5EE62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2B5C19"/>
    <w:multiLevelType w:val="hybridMultilevel"/>
    <w:tmpl w:val="6D828C9E"/>
    <w:lvl w:ilvl="0" w:tplc="847E653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4E0479"/>
    <w:multiLevelType w:val="hybridMultilevel"/>
    <w:tmpl w:val="67743D58"/>
    <w:lvl w:ilvl="0" w:tplc="E590419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1B28B0"/>
    <w:multiLevelType w:val="hybridMultilevel"/>
    <w:tmpl w:val="B8FAFB0C"/>
    <w:lvl w:ilvl="0" w:tplc="7F428062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482BF3"/>
    <w:multiLevelType w:val="hybridMultilevel"/>
    <w:tmpl w:val="66EE44A4"/>
    <w:lvl w:ilvl="0" w:tplc="890CF0D2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864C2C"/>
    <w:multiLevelType w:val="multilevel"/>
    <w:tmpl w:val="05BAFCFC"/>
    <w:styleLink w:val="Luettelomerkit"/>
    <w:lvl w:ilvl="0">
      <w:start w:val="1"/>
      <w:numFmt w:val="bullet"/>
      <w:pStyle w:val="Merkittyluettelo"/>
      <w:lvlText w:val="•"/>
      <w:lvlJc w:val="left"/>
      <w:pPr>
        <w:ind w:left="3005" w:hanging="397"/>
      </w:pPr>
      <w:rPr>
        <w:rFonts w:ascii="Calibri" w:hAnsi="Calibri" w:hint="default"/>
      </w:rPr>
    </w:lvl>
    <w:lvl w:ilvl="1">
      <w:start w:val="1"/>
      <w:numFmt w:val="bullet"/>
      <w:lvlText w:val="–"/>
      <w:lvlJc w:val="left"/>
      <w:pPr>
        <w:ind w:left="3402" w:hanging="397"/>
      </w:pPr>
      <w:rPr>
        <w:rFonts w:ascii="Calibri" w:hAnsi="Calibri" w:hint="default"/>
      </w:rPr>
    </w:lvl>
    <w:lvl w:ilvl="2">
      <w:start w:val="1"/>
      <w:numFmt w:val="bullet"/>
      <w:lvlText w:val="–"/>
      <w:lvlJc w:val="left"/>
      <w:pPr>
        <w:ind w:left="3799" w:hanging="397"/>
      </w:pPr>
      <w:rPr>
        <w:rFonts w:ascii="Calibri" w:hAnsi="Calibri" w:hint="default"/>
      </w:rPr>
    </w:lvl>
    <w:lvl w:ilvl="3">
      <w:start w:val="1"/>
      <w:numFmt w:val="bullet"/>
      <w:lvlText w:val="–"/>
      <w:lvlJc w:val="left"/>
      <w:pPr>
        <w:ind w:left="4196" w:hanging="397"/>
      </w:pPr>
      <w:rPr>
        <w:rFonts w:ascii="Calibri" w:hAnsi="Calibri" w:hint="default"/>
      </w:rPr>
    </w:lvl>
    <w:lvl w:ilvl="4">
      <w:start w:val="1"/>
      <w:numFmt w:val="bullet"/>
      <w:lvlText w:val="–"/>
      <w:lvlJc w:val="left"/>
      <w:pPr>
        <w:ind w:left="4593" w:hanging="397"/>
      </w:pPr>
      <w:rPr>
        <w:rFonts w:ascii="Calibri" w:hAnsi="Calibri" w:hint="default"/>
      </w:rPr>
    </w:lvl>
    <w:lvl w:ilvl="5">
      <w:start w:val="1"/>
      <w:numFmt w:val="bullet"/>
      <w:lvlText w:val="–"/>
      <w:lvlJc w:val="left"/>
      <w:pPr>
        <w:ind w:left="4990" w:hanging="397"/>
      </w:pPr>
      <w:rPr>
        <w:rFonts w:ascii="Calibri" w:hAnsi="Calibri" w:hint="default"/>
      </w:rPr>
    </w:lvl>
    <w:lvl w:ilvl="6">
      <w:start w:val="1"/>
      <w:numFmt w:val="bullet"/>
      <w:lvlText w:val="–"/>
      <w:lvlJc w:val="left"/>
      <w:pPr>
        <w:ind w:left="5387" w:hanging="397"/>
      </w:pPr>
      <w:rPr>
        <w:rFonts w:ascii="Calibri" w:hAnsi="Calibri" w:hint="default"/>
      </w:rPr>
    </w:lvl>
    <w:lvl w:ilvl="7">
      <w:start w:val="1"/>
      <w:numFmt w:val="bullet"/>
      <w:lvlText w:val="–"/>
      <w:lvlJc w:val="left"/>
      <w:pPr>
        <w:ind w:left="5784" w:hanging="397"/>
      </w:pPr>
      <w:rPr>
        <w:rFonts w:ascii="Calibri" w:hAnsi="Calibri" w:hint="default"/>
      </w:rPr>
    </w:lvl>
    <w:lvl w:ilvl="8">
      <w:start w:val="1"/>
      <w:numFmt w:val="bullet"/>
      <w:lvlText w:val="–"/>
      <w:lvlJc w:val="left"/>
      <w:pPr>
        <w:ind w:left="6181" w:hanging="397"/>
      </w:pPr>
      <w:rPr>
        <w:rFonts w:ascii="Calibri" w:hAnsi="Calibri" w:hint="default"/>
      </w:rPr>
    </w:lvl>
  </w:abstractNum>
  <w:abstractNum w:abstractNumId="23" w15:restartNumberingAfterBreak="0">
    <w:nsid w:val="797000C1"/>
    <w:multiLevelType w:val="multilevel"/>
    <w:tmpl w:val="388A7428"/>
    <w:styleLink w:val="Otsikkonumerointi"/>
    <w:lvl w:ilvl="0">
      <w:start w:val="1"/>
      <w:numFmt w:val="decimal"/>
      <w:pStyle w:val="Otsikko1"/>
      <w:lvlText w:val="%1"/>
      <w:lvlJc w:val="left"/>
      <w:pPr>
        <w:ind w:left="7088" w:hanging="425"/>
      </w:pPr>
      <w:rPr>
        <w:rFonts w:hint="default"/>
      </w:rPr>
    </w:lvl>
    <w:lvl w:ilvl="1">
      <w:start w:val="1"/>
      <w:numFmt w:val="decimal"/>
      <w:pStyle w:val="Otsikko2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Otsikko3"/>
      <w:lvlText w:val="%1.%2.%3"/>
      <w:lvlJc w:val="left"/>
      <w:pPr>
        <w:ind w:left="992" w:hanging="992"/>
      </w:pPr>
      <w:rPr>
        <w:rFonts w:hint="default"/>
      </w:rPr>
    </w:lvl>
    <w:lvl w:ilvl="3">
      <w:start w:val="1"/>
      <w:numFmt w:val="decimal"/>
      <w:pStyle w:val="Otsikko4"/>
      <w:lvlText w:val="%1.%2.%3.%4"/>
      <w:lvlJc w:val="left"/>
      <w:pPr>
        <w:ind w:left="1276" w:hanging="1276"/>
      </w:pPr>
      <w:rPr>
        <w:rFonts w:hint="default"/>
      </w:rPr>
    </w:lvl>
    <w:lvl w:ilvl="4">
      <w:start w:val="1"/>
      <w:numFmt w:val="decimal"/>
      <w:pStyle w:val="Otsikko5"/>
      <w:lvlText w:val="%1.%2.%3.%4.%5"/>
      <w:lvlJc w:val="left"/>
      <w:pPr>
        <w:ind w:left="1559" w:hanging="1559"/>
      </w:pPr>
      <w:rPr>
        <w:rFonts w:hint="default"/>
      </w:rPr>
    </w:lvl>
    <w:lvl w:ilvl="5">
      <w:start w:val="1"/>
      <w:numFmt w:val="decimal"/>
      <w:pStyle w:val="Otsikko6"/>
      <w:lvlText w:val="%1.%2.%3.%4.%5.%6"/>
      <w:lvlJc w:val="left"/>
      <w:pPr>
        <w:ind w:left="1843" w:hanging="1843"/>
      </w:pPr>
      <w:rPr>
        <w:rFonts w:hint="default"/>
      </w:rPr>
    </w:lvl>
    <w:lvl w:ilvl="6">
      <w:start w:val="1"/>
      <w:numFmt w:val="decimal"/>
      <w:pStyle w:val="Otsikko7"/>
      <w:lvlText w:val="%1.%2.%3.%4.%5.%6.%7"/>
      <w:lvlJc w:val="left"/>
      <w:pPr>
        <w:ind w:left="2126" w:hanging="2126"/>
      </w:pPr>
      <w:rPr>
        <w:rFonts w:hint="default"/>
      </w:rPr>
    </w:lvl>
    <w:lvl w:ilvl="7">
      <w:start w:val="1"/>
      <w:numFmt w:val="decimal"/>
      <w:pStyle w:val="Otsikko8"/>
      <w:lvlText w:val="%1.%2.%3.%4.%5.%6.%7.%8"/>
      <w:lvlJc w:val="left"/>
      <w:pPr>
        <w:ind w:left="2410" w:hanging="2410"/>
      </w:pPr>
      <w:rPr>
        <w:rFonts w:hint="default"/>
      </w:rPr>
    </w:lvl>
    <w:lvl w:ilvl="8">
      <w:start w:val="1"/>
      <w:numFmt w:val="decimal"/>
      <w:pStyle w:val="Numeroituluettelo"/>
      <w:suff w:val="space"/>
      <w:lvlText w:val="%9."/>
      <w:lvlJc w:val="left"/>
      <w:pPr>
        <w:ind w:left="3005" w:hanging="397"/>
      </w:pPr>
      <w:rPr>
        <w:rFonts w:hint="default"/>
      </w:rPr>
    </w:lvl>
  </w:abstractNum>
  <w:abstractNum w:abstractNumId="24" w15:restartNumberingAfterBreak="0">
    <w:nsid w:val="7AD458A1"/>
    <w:multiLevelType w:val="hybridMultilevel"/>
    <w:tmpl w:val="B71C1FA6"/>
    <w:lvl w:ilvl="0" w:tplc="040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065D86"/>
    <w:multiLevelType w:val="hybridMultilevel"/>
    <w:tmpl w:val="54580DC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2"/>
  </w:num>
  <w:num w:numId="3">
    <w:abstractNumId w:val="23"/>
  </w:num>
  <w:num w:numId="4">
    <w:abstractNumId w:val="12"/>
  </w:num>
  <w:num w:numId="5">
    <w:abstractNumId w:val="15"/>
  </w:num>
  <w:num w:numId="6">
    <w:abstractNumId w:val="4"/>
  </w:num>
  <w:num w:numId="7">
    <w:abstractNumId w:val="10"/>
  </w:num>
  <w:num w:numId="8">
    <w:abstractNumId w:val="0"/>
  </w:num>
  <w:num w:numId="9">
    <w:abstractNumId w:val="1"/>
  </w:num>
  <w:num w:numId="10">
    <w:abstractNumId w:val="8"/>
  </w:num>
  <w:num w:numId="11">
    <w:abstractNumId w:val="14"/>
  </w:num>
  <w:num w:numId="12">
    <w:abstractNumId w:val="25"/>
  </w:num>
  <w:num w:numId="13">
    <w:abstractNumId w:val="5"/>
  </w:num>
  <w:num w:numId="14">
    <w:abstractNumId w:val="2"/>
  </w:num>
  <w:num w:numId="15">
    <w:abstractNumId w:val="24"/>
  </w:num>
  <w:num w:numId="16">
    <w:abstractNumId w:val="7"/>
  </w:num>
  <w:num w:numId="17">
    <w:abstractNumId w:val="16"/>
  </w:num>
  <w:num w:numId="18">
    <w:abstractNumId w:val="21"/>
  </w:num>
  <w:num w:numId="19">
    <w:abstractNumId w:val="20"/>
  </w:num>
  <w:num w:numId="20">
    <w:abstractNumId w:val="13"/>
  </w:num>
  <w:num w:numId="21">
    <w:abstractNumId w:val="9"/>
  </w:num>
  <w:num w:numId="22">
    <w:abstractNumId w:val="3"/>
  </w:num>
  <w:num w:numId="23">
    <w:abstractNumId w:val="11"/>
  </w:num>
  <w:num w:numId="24">
    <w:abstractNumId w:val="17"/>
  </w:num>
  <w:num w:numId="25">
    <w:abstractNumId w:val="6"/>
  </w:num>
  <w:num w:numId="26">
    <w:abstractNumId w:val="18"/>
  </w:num>
  <w:num w:numId="27">
    <w:abstractNumId w:val="19"/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inkkonen Anne">
    <w15:presenceInfo w15:providerId="AD" w15:userId="S-1-5-21-3121845505-432103665-3658532612-6568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attachedTemplate r:id="rId1"/>
  <w:trackRevisions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684"/>
    <w:rsid w:val="00020648"/>
    <w:rsid w:val="00033C27"/>
    <w:rsid w:val="00052F21"/>
    <w:rsid w:val="00056875"/>
    <w:rsid w:val="000643DE"/>
    <w:rsid w:val="00074E13"/>
    <w:rsid w:val="00076036"/>
    <w:rsid w:val="00083DE9"/>
    <w:rsid w:val="000866CA"/>
    <w:rsid w:val="0009721A"/>
    <w:rsid w:val="000A06CA"/>
    <w:rsid w:val="000D0D7B"/>
    <w:rsid w:val="000E2410"/>
    <w:rsid w:val="000E7D4E"/>
    <w:rsid w:val="000F4D53"/>
    <w:rsid w:val="000F65D1"/>
    <w:rsid w:val="00145B24"/>
    <w:rsid w:val="0016163F"/>
    <w:rsid w:val="001865C1"/>
    <w:rsid w:val="0019203C"/>
    <w:rsid w:val="001976A7"/>
    <w:rsid w:val="001A1F96"/>
    <w:rsid w:val="001B0B9D"/>
    <w:rsid w:val="001C7E78"/>
    <w:rsid w:val="001E0B93"/>
    <w:rsid w:val="001E3BDB"/>
    <w:rsid w:val="001F5FCA"/>
    <w:rsid w:val="00204D8F"/>
    <w:rsid w:val="00226B69"/>
    <w:rsid w:val="0022745E"/>
    <w:rsid w:val="00266FFB"/>
    <w:rsid w:val="002A3A88"/>
    <w:rsid w:val="002C2DE3"/>
    <w:rsid w:val="002C600B"/>
    <w:rsid w:val="002F102C"/>
    <w:rsid w:val="002F4189"/>
    <w:rsid w:val="00317A02"/>
    <w:rsid w:val="00325ABD"/>
    <w:rsid w:val="00326848"/>
    <w:rsid w:val="00344D6F"/>
    <w:rsid w:val="003606FE"/>
    <w:rsid w:val="00363109"/>
    <w:rsid w:val="00373CFF"/>
    <w:rsid w:val="00375125"/>
    <w:rsid w:val="00397EF1"/>
    <w:rsid w:val="003C5718"/>
    <w:rsid w:val="003D29FF"/>
    <w:rsid w:val="003E493D"/>
    <w:rsid w:val="003E5F5D"/>
    <w:rsid w:val="003F7B76"/>
    <w:rsid w:val="00404E1F"/>
    <w:rsid w:val="004112E4"/>
    <w:rsid w:val="004266E6"/>
    <w:rsid w:val="00447C46"/>
    <w:rsid w:val="00463AE1"/>
    <w:rsid w:val="00472ACD"/>
    <w:rsid w:val="00495AEC"/>
    <w:rsid w:val="004972ED"/>
    <w:rsid w:val="004B2058"/>
    <w:rsid w:val="004E7D9A"/>
    <w:rsid w:val="004F42DF"/>
    <w:rsid w:val="00500A1B"/>
    <w:rsid w:val="00510DCA"/>
    <w:rsid w:val="0054268E"/>
    <w:rsid w:val="00564557"/>
    <w:rsid w:val="00567349"/>
    <w:rsid w:val="00571E68"/>
    <w:rsid w:val="00583000"/>
    <w:rsid w:val="00586A0A"/>
    <w:rsid w:val="00595952"/>
    <w:rsid w:val="005A3CB3"/>
    <w:rsid w:val="005A49DE"/>
    <w:rsid w:val="005A4D76"/>
    <w:rsid w:val="005C499C"/>
    <w:rsid w:val="005E2709"/>
    <w:rsid w:val="00604684"/>
    <w:rsid w:val="00623221"/>
    <w:rsid w:val="00630183"/>
    <w:rsid w:val="006365BC"/>
    <w:rsid w:val="0065608A"/>
    <w:rsid w:val="006566B8"/>
    <w:rsid w:val="00661F12"/>
    <w:rsid w:val="006733C7"/>
    <w:rsid w:val="006838E3"/>
    <w:rsid w:val="00686EAE"/>
    <w:rsid w:val="00690D3A"/>
    <w:rsid w:val="00696B39"/>
    <w:rsid w:val="006A5FF6"/>
    <w:rsid w:val="006F018F"/>
    <w:rsid w:val="006F0619"/>
    <w:rsid w:val="006F2036"/>
    <w:rsid w:val="00706689"/>
    <w:rsid w:val="0071349C"/>
    <w:rsid w:val="00724B15"/>
    <w:rsid w:val="0073503F"/>
    <w:rsid w:val="0074362D"/>
    <w:rsid w:val="0075449D"/>
    <w:rsid w:val="00781502"/>
    <w:rsid w:val="007A094D"/>
    <w:rsid w:val="007D7122"/>
    <w:rsid w:val="00803B34"/>
    <w:rsid w:val="00835466"/>
    <w:rsid w:val="0085075F"/>
    <w:rsid w:val="008635CF"/>
    <w:rsid w:val="00877D1B"/>
    <w:rsid w:val="008943EB"/>
    <w:rsid w:val="008962B8"/>
    <w:rsid w:val="008A5E93"/>
    <w:rsid w:val="008B59FA"/>
    <w:rsid w:val="008C0DC6"/>
    <w:rsid w:val="008F1816"/>
    <w:rsid w:val="008F1BFE"/>
    <w:rsid w:val="008F3B31"/>
    <w:rsid w:val="009222C3"/>
    <w:rsid w:val="009625FB"/>
    <w:rsid w:val="00995C61"/>
    <w:rsid w:val="009D26D3"/>
    <w:rsid w:val="009D4E2D"/>
    <w:rsid w:val="009F47FF"/>
    <w:rsid w:val="009F59FE"/>
    <w:rsid w:val="00A04227"/>
    <w:rsid w:val="00A218B6"/>
    <w:rsid w:val="00A66440"/>
    <w:rsid w:val="00A701CE"/>
    <w:rsid w:val="00A71348"/>
    <w:rsid w:val="00A8423E"/>
    <w:rsid w:val="00A91134"/>
    <w:rsid w:val="00A95D34"/>
    <w:rsid w:val="00AA6D43"/>
    <w:rsid w:val="00AE129F"/>
    <w:rsid w:val="00AE17C5"/>
    <w:rsid w:val="00AE66B0"/>
    <w:rsid w:val="00AF60D2"/>
    <w:rsid w:val="00B141CC"/>
    <w:rsid w:val="00B25F09"/>
    <w:rsid w:val="00B277F2"/>
    <w:rsid w:val="00B53BC4"/>
    <w:rsid w:val="00B86A22"/>
    <w:rsid w:val="00B91A0F"/>
    <w:rsid w:val="00BA1109"/>
    <w:rsid w:val="00BA6A02"/>
    <w:rsid w:val="00BB528D"/>
    <w:rsid w:val="00BF0ECC"/>
    <w:rsid w:val="00C00335"/>
    <w:rsid w:val="00C024FF"/>
    <w:rsid w:val="00C756D0"/>
    <w:rsid w:val="00C76FF2"/>
    <w:rsid w:val="00CD3BD4"/>
    <w:rsid w:val="00CD7401"/>
    <w:rsid w:val="00CE0F5B"/>
    <w:rsid w:val="00D003E1"/>
    <w:rsid w:val="00D27414"/>
    <w:rsid w:val="00D27528"/>
    <w:rsid w:val="00D337CB"/>
    <w:rsid w:val="00D4178A"/>
    <w:rsid w:val="00D43F78"/>
    <w:rsid w:val="00D46773"/>
    <w:rsid w:val="00D528EE"/>
    <w:rsid w:val="00D53075"/>
    <w:rsid w:val="00D65406"/>
    <w:rsid w:val="00D80CFC"/>
    <w:rsid w:val="00D920A0"/>
    <w:rsid w:val="00DA6AB0"/>
    <w:rsid w:val="00DB5989"/>
    <w:rsid w:val="00DC11C4"/>
    <w:rsid w:val="00DC30F4"/>
    <w:rsid w:val="00DC4F91"/>
    <w:rsid w:val="00DC7ECA"/>
    <w:rsid w:val="00DF11CF"/>
    <w:rsid w:val="00DF11D1"/>
    <w:rsid w:val="00DF23D0"/>
    <w:rsid w:val="00E0348C"/>
    <w:rsid w:val="00E2064B"/>
    <w:rsid w:val="00E23986"/>
    <w:rsid w:val="00E25913"/>
    <w:rsid w:val="00E263FA"/>
    <w:rsid w:val="00E32509"/>
    <w:rsid w:val="00E34DD9"/>
    <w:rsid w:val="00E44CAC"/>
    <w:rsid w:val="00E50A7A"/>
    <w:rsid w:val="00E6224B"/>
    <w:rsid w:val="00E62E01"/>
    <w:rsid w:val="00E72043"/>
    <w:rsid w:val="00E76082"/>
    <w:rsid w:val="00E77EB0"/>
    <w:rsid w:val="00E81B00"/>
    <w:rsid w:val="00E81DC0"/>
    <w:rsid w:val="00EF5357"/>
    <w:rsid w:val="00EF6EC7"/>
    <w:rsid w:val="00F06795"/>
    <w:rsid w:val="00F10AE1"/>
    <w:rsid w:val="00F1151E"/>
    <w:rsid w:val="00F1204C"/>
    <w:rsid w:val="00F35F7A"/>
    <w:rsid w:val="00F448B8"/>
    <w:rsid w:val="00F53733"/>
    <w:rsid w:val="00F553B8"/>
    <w:rsid w:val="00F81F6A"/>
    <w:rsid w:val="00F862F7"/>
    <w:rsid w:val="00FA45C3"/>
    <w:rsid w:val="00FA7F7E"/>
    <w:rsid w:val="00FB0204"/>
    <w:rsid w:val="00FB17E2"/>
    <w:rsid w:val="00FC6639"/>
    <w:rsid w:val="00FC79CD"/>
    <w:rsid w:val="00FD1A4C"/>
    <w:rsid w:val="00FE4FC9"/>
    <w:rsid w:val="00FF3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1150B8"/>
  <w15:docId w15:val="{86FDDF4F-0BFB-49A2-B8F9-1CBEDC4F8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HAnsi"/>
        <w:sz w:val="22"/>
        <w:szCs w:val="22"/>
        <w:lang w:val="fi-FI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8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No Spacing" w:uiPriority="2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uiPriority="39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  <w:rsid w:val="00F53733"/>
    <w:rPr>
      <w:noProof/>
      <w:sz w:val="20"/>
    </w:rPr>
  </w:style>
  <w:style w:type="paragraph" w:styleId="Otsikko1">
    <w:name w:val="heading 1"/>
    <w:basedOn w:val="Normaali"/>
    <w:next w:val="Leipteksti"/>
    <w:link w:val="Otsikko1Char"/>
    <w:uiPriority w:val="9"/>
    <w:qFormat/>
    <w:rsid w:val="008943EB"/>
    <w:pPr>
      <w:keepNext/>
      <w:numPr>
        <w:numId w:val="5"/>
      </w:numPr>
      <w:spacing w:after="220"/>
      <w:ind w:left="425"/>
      <w:outlineLvl w:val="0"/>
    </w:pPr>
    <w:rPr>
      <w:rFonts w:asciiTheme="majorHAnsi" w:eastAsiaTheme="majorEastAsia" w:hAnsiTheme="majorHAnsi" w:cstheme="majorBidi"/>
      <w:bCs/>
      <w:sz w:val="30"/>
      <w:szCs w:val="28"/>
    </w:rPr>
  </w:style>
  <w:style w:type="paragraph" w:styleId="Otsikko2">
    <w:name w:val="heading 2"/>
    <w:basedOn w:val="Normaali"/>
    <w:next w:val="Leipteksti"/>
    <w:link w:val="Otsikko2Char"/>
    <w:uiPriority w:val="9"/>
    <w:qFormat/>
    <w:rsid w:val="008943EB"/>
    <w:pPr>
      <w:keepNext/>
      <w:numPr>
        <w:ilvl w:val="1"/>
        <w:numId w:val="5"/>
      </w:numPr>
      <w:spacing w:after="220"/>
      <w:outlineLvl w:val="1"/>
    </w:pPr>
    <w:rPr>
      <w:rFonts w:asciiTheme="majorHAnsi" w:eastAsiaTheme="majorEastAsia" w:hAnsiTheme="majorHAnsi" w:cstheme="majorBidi"/>
      <w:bCs/>
      <w:sz w:val="26"/>
      <w:szCs w:val="26"/>
    </w:rPr>
  </w:style>
  <w:style w:type="paragraph" w:styleId="Otsikko3">
    <w:name w:val="heading 3"/>
    <w:basedOn w:val="Normaali"/>
    <w:next w:val="Leipteksti"/>
    <w:link w:val="Otsikko3Char"/>
    <w:uiPriority w:val="9"/>
    <w:qFormat/>
    <w:rsid w:val="008943EB"/>
    <w:pPr>
      <w:keepNext/>
      <w:numPr>
        <w:ilvl w:val="2"/>
        <w:numId w:val="5"/>
      </w:numPr>
      <w:spacing w:after="220"/>
      <w:outlineLvl w:val="2"/>
    </w:pPr>
    <w:rPr>
      <w:rFonts w:asciiTheme="majorHAnsi" w:eastAsiaTheme="majorEastAsia" w:hAnsiTheme="majorHAnsi" w:cstheme="majorBidi"/>
      <w:bCs/>
      <w:sz w:val="24"/>
    </w:rPr>
  </w:style>
  <w:style w:type="paragraph" w:styleId="Otsikko4">
    <w:name w:val="heading 4"/>
    <w:basedOn w:val="Normaali"/>
    <w:next w:val="Leipteksti"/>
    <w:link w:val="Otsikko4Char"/>
    <w:uiPriority w:val="9"/>
    <w:qFormat/>
    <w:rsid w:val="000643DE"/>
    <w:pPr>
      <w:keepNext/>
      <w:numPr>
        <w:ilvl w:val="3"/>
        <w:numId w:val="5"/>
      </w:numPr>
      <w:spacing w:after="220"/>
      <w:outlineLvl w:val="3"/>
    </w:pPr>
    <w:rPr>
      <w:rFonts w:asciiTheme="majorHAnsi" w:eastAsiaTheme="majorEastAsia" w:hAnsiTheme="majorHAnsi" w:cstheme="majorBidi"/>
      <w:bCs/>
      <w:iCs/>
    </w:rPr>
  </w:style>
  <w:style w:type="paragraph" w:styleId="Otsikko5">
    <w:name w:val="heading 5"/>
    <w:basedOn w:val="Normaali"/>
    <w:next w:val="Leipteksti"/>
    <w:link w:val="Otsikko5Char"/>
    <w:uiPriority w:val="9"/>
    <w:qFormat/>
    <w:rsid w:val="000643DE"/>
    <w:pPr>
      <w:keepNext/>
      <w:numPr>
        <w:ilvl w:val="4"/>
        <w:numId w:val="5"/>
      </w:numPr>
      <w:spacing w:after="220"/>
      <w:outlineLvl w:val="4"/>
    </w:pPr>
    <w:rPr>
      <w:rFonts w:asciiTheme="majorHAnsi" w:eastAsiaTheme="majorEastAsia" w:hAnsiTheme="majorHAnsi" w:cstheme="majorBidi"/>
    </w:rPr>
  </w:style>
  <w:style w:type="paragraph" w:styleId="Otsikko6">
    <w:name w:val="heading 6"/>
    <w:basedOn w:val="Normaali"/>
    <w:next w:val="Leipteksti"/>
    <w:link w:val="Otsikko6Char"/>
    <w:uiPriority w:val="9"/>
    <w:qFormat/>
    <w:rsid w:val="000643DE"/>
    <w:pPr>
      <w:keepNext/>
      <w:numPr>
        <w:ilvl w:val="5"/>
        <w:numId w:val="5"/>
      </w:numPr>
      <w:spacing w:after="220"/>
      <w:outlineLvl w:val="5"/>
    </w:pPr>
    <w:rPr>
      <w:rFonts w:asciiTheme="majorHAnsi" w:eastAsiaTheme="majorEastAsia" w:hAnsiTheme="majorHAnsi" w:cstheme="majorBidi"/>
      <w:iCs/>
    </w:rPr>
  </w:style>
  <w:style w:type="paragraph" w:styleId="Otsikko7">
    <w:name w:val="heading 7"/>
    <w:basedOn w:val="Normaali"/>
    <w:next w:val="Leipteksti"/>
    <w:link w:val="Otsikko7Char"/>
    <w:uiPriority w:val="9"/>
    <w:qFormat/>
    <w:rsid w:val="000643DE"/>
    <w:pPr>
      <w:keepNext/>
      <w:numPr>
        <w:ilvl w:val="6"/>
        <w:numId w:val="5"/>
      </w:numPr>
      <w:spacing w:after="220"/>
      <w:outlineLvl w:val="6"/>
    </w:pPr>
    <w:rPr>
      <w:rFonts w:asciiTheme="majorHAnsi" w:eastAsiaTheme="majorEastAsia" w:hAnsiTheme="majorHAnsi" w:cstheme="majorBidi"/>
      <w:iCs/>
    </w:rPr>
  </w:style>
  <w:style w:type="paragraph" w:styleId="Otsikko8">
    <w:name w:val="heading 8"/>
    <w:basedOn w:val="Normaali"/>
    <w:next w:val="Leipteksti"/>
    <w:link w:val="Otsikko8Char"/>
    <w:uiPriority w:val="9"/>
    <w:qFormat/>
    <w:rsid w:val="000643DE"/>
    <w:pPr>
      <w:keepNext/>
      <w:numPr>
        <w:ilvl w:val="7"/>
        <w:numId w:val="5"/>
      </w:numPr>
      <w:spacing w:after="220"/>
      <w:outlineLvl w:val="7"/>
    </w:pPr>
    <w:rPr>
      <w:rFonts w:asciiTheme="majorHAnsi" w:eastAsiaTheme="majorEastAsia" w:hAnsiTheme="majorHAnsi" w:cstheme="majorBidi"/>
      <w:szCs w:val="20"/>
    </w:rPr>
  </w:style>
  <w:style w:type="paragraph" w:styleId="Otsikko9">
    <w:name w:val="heading 9"/>
    <w:basedOn w:val="Normaali"/>
    <w:next w:val="Leipteksti"/>
    <w:link w:val="Otsikko9Char"/>
    <w:uiPriority w:val="9"/>
    <w:qFormat/>
    <w:rsid w:val="000643DE"/>
    <w:pPr>
      <w:keepNext/>
      <w:spacing w:after="220"/>
      <w:outlineLvl w:val="8"/>
    </w:pPr>
    <w:rPr>
      <w:rFonts w:asciiTheme="majorHAnsi" w:eastAsiaTheme="majorEastAsia" w:hAnsiTheme="majorHAnsi" w:cstheme="majorBidi"/>
      <w:iCs/>
      <w:szCs w:val="20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eipteksti">
    <w:name w:val="Body Text"/>
    <w:basedOn w:val="Normaali"/>
    <w:link w:val="LeiptekstiChar"/>
    <w:uiPriority w:val="99"/>
    <w:qFormat/>
    <w:rsid w:val="009F59FE"/>
    <w:pPr>
      <w:spacing w:after="220"/>
      <w:ind w:left="2608"/>
    </w:pPr>
  </w:style>
  <w:style w:type="character" w:customStyle="1" w:styleId="LeiptekstiChar">
    <w:name w:val="Leipäteksti Char"/>
    <w:basedOn w:val="Kappaleenoletusfontti"/>
    <w:link w:val="Leipteksti"/>
    <w:uiPriority w:val="99"/>
    <w:rsid w:val="009F59FE"/>
  </w:style>
  <w:style w:type="paragraph" w:styleId="Eivli">
    <w:name w:val="No Spacing"/>
    <w:uiPriority w:val="2"/>
    <w:qFormat/>
    <w:rsid w:val="000E2410"/>
    <w:pPr>
      <w:ind w:left="2608"/>
      <w:contextualSpacing/>
    </w:pPr>
    <w:rPr>
      <w:sz w:val="20"/>
    </w:rPr>
  </w:style>
  <w:style w:type="character" w:customStyle="1" w:styleId="Otsikko1Char">
    <w:name w:val="Otsikko 1 Char"/>
    <w:basedOn w:val="Kappaleenoletusfontti"/>
    <w:link w:val="Otsikko1"/>
    <w:uiPriority w:val="9"/>
    <w:rsid w:val="008943EB"/>
    <w:rPr>
      <w:rFonts w:asciiTheme="majorHAnsi" w:eastAsiaTheme="majorEastAsia" w:hAnsiTheme="majorHAnsi" w:cstheme="majorBidi"/>
      <w:bCs/>
      <w:sz w:val="30"/>
      <w:szCs w:val="28"/>
    </w:rPr>
  </w:style>
  <w:style w:type="character" w:customStyle="1" w:styleId="Otsikko2Char">
    <w:name w:val="Otsikko 2 Char"/>
    <w:basedOn w:val="Kappaleenoletusfontti"/>
    <w:link w:val="Otsikko2"/>
    <w:uiPriority w:val="9"/>
    <w:rsid w:val="008943EB"/>
    <w:rPr>
      <w:rFonts w:asciiTheme="majorHAnsi" w:eastAsiaTheme="majorEastAsia" w:hAnsiTheme="majorHAnsi" w:cstheme="majorBidi"/>
      <w:bCs/>
      <w:sz w:val="26"/>
      <w:szCs w:val="26"/>
    </w:rPr>
  </w:style>
  <w:style w:type="character" w:customStyle="1" w:styleId="Otsikko3Char">
    <w:name w:val="Otsikko 3 Char"/>
    <w:basedOn w:val="Kappaleenoletusfontti"/>
    <w:link w:val="Otsikko3"/>
    <w:uiPriority w:val="9"/>
    <w:rsid w:val="008943EB"/>
    <w:rPr>
      <w:rFonts w:asciiTheme="majorHAnsi" w:eastAsiaTheme="majorEastAsia" w:hAnsiTheme="majorHAnsi" w:cstheme="majorBidi"/>
      <w:bCs/>
      <w:sz w:val="24"/>
    </w:rPr>
  </w:style>
  <w:style w:type="character" w:customStyle="1" w:styleId="Otsikko4Char">
    <w:name w:val="Otsikko 4 Char"/>
    <w:basedOn w:val="Kappaleenoletusfontti"/>
    <w:link w:val="Otsikko4"/>
    <w:uiPriority w:val="9"/>
    <w:rsid w:val="000643DE"/>
    <w:rPr>
      <w:rFonts w:asciiTheme="majorHAnsi" w:eastAsiaTheme="majorEastAsia" w:hAnsiTheme="majorHAnsi" w:cstheme="majorBidi"/>
      <w:bCs/>
      <w:iCs/>
    </w:rPr>
  </w:style>
  <w:style w:type="character" w:customStyle="1" w:styleId="Otsikko5Char">
    <w:name w:val="Otsikko 5 Char"/>
    <w:basedOn w:val="Kappaleenoletusfontti"/>
    <w:link w:val="Otsikko5"/>
    <w:uiPriority w:val="9"/>
    <w:rsid w:val="000643DE"/>
    <w:rPr>
      <w:rFonts w:asciiTheme="majorHAnsi" w:eastAsiaTheme="majorEastAsia" w:hAnsiTheme="majorHAnsi" w:cstheme="majorBidi"/>
    </w:rPr>
  </w:style>
  <w:style w:type="character" w:customStyle="1" w:styleId="Otsikko6Char">
    <w:name w:val="Otsikko 6 Char"/>
    <w:basedOn w:val="Kappaleenoletusfontti"/>
    <w:link w:val="Otsikko6"/>
    <w:uiPriority w:val="9"/>
    <w:rsid w:val="000643DE"/>
    <w:rPr>
      <w:rFonts w:asciiTheme="majorHAnsi" w:eastAsiaTheme="majorEastAsia" w:hAnsiTheme="majorHAnsi" w:cstheme="majorBidi"/>
      <w:iCs/>
    </w:rPr>
  </w:style>
  <w:style w:type="character" w:customStyle="1" w:styleId="Otsikko7Char">
    <w:name w:val="Otsikko 7 Char"/>
    <w:basedOn w:val="Kappaleenoletusfontti"/>
    <w:link w:val="Otsikko7"/>
    <w:uiPriority w:val="9"/>
    <w:rsid w:val="000643DE"/>
    <w:rPr>
      <w:rFonts w:asciiTheme="majorHAnsi" w:eastAsiaTheme="majorEastAsia" w:hAnsiTheme="majorHAnsi" w:cstheme="majorBidi"/>
      <w:iCs/>
    </w:rPr>
  </w:style>
  <w:style w:type="character" w:customStyle="1" w:styleId="Otsikko8Char">
    <w:name w:val="Otsikko 8 Char"/>
    <w:basedOn w:val="Kappaleenoletusfontti"/>
    <w:link w:val="Otsikko8"/>
    <w:uiPriority w:val="9"/>
    <w:rsid w:val="000643DE"/>
    <w:rPr>
      <w:rFonts w:asciiTheme="majorHAnsi" w:eastAsiaTheme="majorEastAsia" w:hAnsiTheme="majorHAnsi" w:cstheme="majorBidi"/>
      <w:szCs w:val="20"/>
    </w:rPr>
  </w:style>
  <w:style w:type="character" w:customStyle="1" w:styleId="Otsikko9Char">
    <w:name w:val="Otsikko 9 Char"/>
    <w:basedOn w:val="Kappaleenoletusfontti"/>
    <w:link w:val="Otsikko9"/>
    <w:uiPriority w:val="9"/>
    <w:rsid w:val="000643DE"/>
    <w:rPr>
      <w:rFonts w:asciiTheme="majorHAnsi" w:eastAsiaTheme="majorEastAsia" w:hAnsiTheme="majorHAnsi" w:cstheme="majorBidi"/>
      <w:iCs/>
      <w:szCs w:val="20"/>
    </w:rPr>
  </w:style>
  <w:style w:type="numbering" w:customStyle="1" w:styleId="Luettelomerkit">
    <w:name w:val="Luettelomerkit"/>
    <w:uiPriority w:val="99"/>
    <w:rsid w:val="001E3BDB"/>
    <w:pPr>
      <w:numPr>
        <w:numId w:val="1"/>
      </w:numPr>
    </w:pPr>
  </w:style>
  <w:style w:type="paragraph" w:styleId="Alaotsikko">
    <w:name w:val="Subtitle"/>
    <w:basedOn w:val="Normaali"/>
    <w:next w:val="Leipteksti"/>
    <w:link w:val="AlaotsikkoChar"/>
    <w:uiPriority w:val="11"/>
    <w:qFormat/>
    <w:rsid w:val="008943EB"/>
    <w:pPr>
      <w:keepNext/>
      <w:numPr>
        <w:ilvl w:val="1"/>
      </w:numPr>
      <w:spacing w:after="220"/>
    </w:pPr>
    <w:rPr>
      <w:rFonts w:asciiTheme="majorHAnsi" w:eastAsiaTheme="majorEastAsia" w:hAnsiTheme="majorHAnsi" w:cstheme="majorHAnsi"/>
      <w:iCs/>
      <w:sz w:val="30"/>
      <w:szCs w:val="24"/>
    </w:rPr>
  </w:style>
  <w:style w:type="paragraph" w:styleId="Merkittyluettelo">
    <w:name w:val="List Bullet"/>
    <w:basedOn w:val="Normaali"/>
    <w:uiPriority w:val="12"/>
    <w:qFormat/>
    <w:rsid w:val="00033C27"/>
    <w:pPr>
      <w:numPr>
        <w:numId w:val="2"/>
      </w:numPr>
      <w:spacing w:after="220"/>
      <w:contextualSpacing/>
    </w:pPr>
  </w:style>
  <w:style w:type="paragraph" w:styleId="Numeroituluettelo">
    <w:name w:val="List Number"/>
    <w:basedOn w:val="Normaali"/>
    <w:uiPriority w:val="99"/>
    <w:qFormat/>
    <w:rsid w:val="004E7D9A"/>
    <w:pPr>
      <w:numPr>
        <w:ilvl w:val="8"/>
        <w:numId w:val="5"/>
      </w:numPr>
      <w:spacing w:after="220"/>
      <w:contextualSpacing/>
    </w:pPr>
  </w:style>
  <w:style w:type="paragraph" w:styleId="Otsikko">
    <w:name w:val="Title"/>
    <w:basedOn w:val="Normaali"/>
    <w:next w:val="Leipteksti"/>
    <w:link w:val="OtsikkoChar"/>
    <w:uiPriority w:val="10"/>
    <w:qFormat/>
    <w:rsid w:val="000643DE"/>
    <w:pPr>
      <w:keepNext/>
      <w:spacing w:after="220"/>
      <w:contextualSpacing/>
    </w:pPr>
    <w:rPr>
      <w:rFonts w:asciiTheme="majorHAnsi" w:eastAsiaTheme="majorEastAsia" w:hAnsiTheme="majorHAnsi" w:cstheme="majorHAnsi"/>
      <w:sz w:val="36"/>
      <w:szCs w:val="52"/>
    </w:rPr>
  </w:style>
  <w:style w:type="character" w:customStyle="1" w:styleId="OtsikkoChar">
    <w:name w:val="Otsikko Char"/>
    <w:basedOn w:val="Kappaleenoletusfontti"/>
    <w:link w:val="Otsikko"/>
    <w:uiPriority w:val="10"/>
    <w:rsid w:val="0016163F"/>
    <w:rPr>
      <w:rFonts w:asciiTheme="majorHAnsi" w:eastAsiaTheme="majorEastAsia" w:hAnsiTheme="majorHAnsi" w:cstheme="majorHAnsi"/>
      <w:noProof/>
      <w:sz w:val="36"/>
      <w:szCs w:val="52"/>
    </w:rPr>
  </w:style>
  <w:style w:type="paragraph" w:styleId="Yltunniste">
    <w:name w:val="header"/>
    <w:basedOn w:val="Normaali"/>
    <w:link w:val="YltunnisteChar"/>
    <w:uiPriority w:val="99"/>
    <w:rsid w:val="00F53733"/>
    <w:rPr>
      <w:rFonts w:asciiTheme="majorHAnsi" w:hAnsiTheme="majorHAnsi"/>
      <w:color w:val="4C4D4C" w:themeColor="text1"/>
    </w:rPr>
  </w:style>
  <w:style w:type="character" w:customStyle="1" w:styleId="YltunnisteChar">
    <w:name w:val="Ylätunniste Char"/>
    <w:basedOn w:val="Kappaleenoletusfontti"/>
    <w:link w:val="Yltunniste"/>
    <w:uiPriority w:val="99"/>
    <w:rsid w:val="00F53733"/>
    <w:rPr>
      <w:rFonts w:asciiTheme="majorHAnsi" w:hAnsiTheme="majorHAnsi"/>
      <w:noProof/>
      <w:color w:val="4C4D4C" w:themeColor="text1"/>
      <w:sz w:val="20"/>
    </w:rPr>
  </w:style>
  <w:style w:type="paragraph" w:styleId="Alatunniste">
    <w:name w:val="footer"/>
    <w:basedOn w:val="Normaali"/>
    <w:link w:val="AlatunnisteChar"/>
    <w:uiPriority w:val="99"/>
    <w:rsid w:val="00686EAE"/>
    <w:rPr>
      <w:rFonts w:asciiTheme="majorHAnsi" w:hAnsiTheme="majorHAnsi"/>
      <w:color w:val="4C4D4C" w:themeColor="text1"/>
      <w:sz w:val="16"/>
    </w:rPr>
  </w:style>
  <w:style w:type="character" w:customStyle="1" w:styleId="AlatunnisteChar">
    <w:name w:val="Alatunniste Char"/>
    <w:basedOn w:val="Kappaleenoletusfontti"/>
    <w:link w:val="Alatunniste"/>
    <w:uiPriority w:val="99"/>
    <w:rsid w:val="00686EAE"/>
    <w:rPr>
      <w:rFonts w:asciiTheme="majorHAnsi" w:hAnsiTheme="majorHAnsi"/>
      <w:noProof/>
      <w:color w:val="4C4D4C" w:themeColor="text1"/>
      <w:sz w:val="16"/>
    </w:rPr>
  </w:style>
  <w:style w:type="paragraph" w:styleId="Sisluet3">
    <w:name w:val="toc 3"/>
    <w:basedOn w:val="Normaali"/>
    <w:next w:val="Normaali"/>
    <w:autoRedefine/>
    <w:uiPriority w:val="39"/>
    <w:rsid w:val="00E81B00"/>
    <w:pPr>
      <w:tabs>
        <w:tab w:val="right" w:leader="dot" w:pos="9628"/>
      </w:tabs>
      <w:spacing w:before="240" w:after="240"/>
      <w:ind w:left="1933" w:hanging="799"/>
    </w:pPr>
    <w:rPr>
      <w:rFonts w:asciiTheme="majorHAnsi" w:hAnsiTheme="majorHAnsi"/>
    </w:rPr>
  </w:style>
  <w:style w:type="table" w:styleId="TaulukkoRuudukko">
    <w:name w:val="Table Grid"/>
    <w:basedOn w:val="Normaalitaulukko"/>
    <w:rsid w:val="00661F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reunaviivaa">
    <w:name w:val="Ei reunaviivaa"/>
    <w:basedOn w:val="Normaalitaulukko"/>
    <w:uiPriority w:val="99"/>
    <w:rsid w:val="008C0DC6"/>
    <w:tblPr>
      <w:tblCellMar>
        <w:left w:w="0" w:type="dxa"/>
        <w:right w:w="0" w:type="dxa"/>
      </w:tblCellMar>
    </w:tblPr>
  </w:style>
  <w:style w:type="paragraph" w:styleId="Seliteteksti">
    <w:name w:val="Balloon Text"/>
    <w:basedOn w:val="Normaali"/>
    <w:link w:val="SelitetekstiChar"/>
    <w:uiPriority w:val="99"/>
    <w:semiHidden/>
    <w:unhideWhenUsed/>
    <w:rsid w:val="00F1204C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F1204C"/>
    <w:rPr>
      <w:rFonts w:ascii="Tahoma" w:hAnsi="Tahoma" w:cs="Tahoma"/>
      <w:sz w:val="16"/>
      <w:szCs w:val="16"/>
    </w:rPr>
  </w:style>
  <w:style w:type="character" w:styleId="Paikkamerkkiteksti">
    <w:name w:val="Placeholder Text"/>
    <w:basedOn w:val="Kappaleenoletusfontti"/>
    <w:uiPriority w:val="99"/>
    <w:rsid w:val="00F10AE1"/>
    <w:rPr>
      <w:color w:val="auto"/>
    </w:rPr>
  </w:style>
  <w:style w:type="paragraph" w:styleId="Sisllysluettelonotsikko">
    <w:name w:val="TOC Heading"/>
    <w:basedOn w:val="Otsikko"/>
    <w:next w:val="Normaali"/>
    <w:uiPriority w:val="39"/>
    <w:rsid w:val="00E81B00"/>
    <w:pPr>
      <w:keepLines/>
    </w:pPr>
    <w:rPr>
      <w:rFonts w:cstheme="majorBidi"/>
      <w:bCs/>
      <w:szCs w:val="28"/>
    </w:rPr>
  </w:style>
  <w:style w:type="numbering" w:customStyle="1" w:styleId="Otsikkonumerointi">
    <w:name w:val="Otsikkonumerointi"/>
    <w:uiPriority w:val="99"/>
    <w:rsid w:val="004E7D9A"/>
    <w:pPr>
      <w:numPr>
        <w:numId w:val="3"/>
      </w:numPr>
    </w:pPr>
  </w:style>
  <w:style w:type="character" w:customStyle="1" w:styleId="AlaotsikkoChar">
    <w:name w:val="Alaotsikko Char"/>
    <w:basedOn w:val="Kappaleenoletusfontti"/>
    <w:link w:val="Alaotsikko"/>
    <w:uiPriority w:val="11"/>
    <w:rsid w:val="008943EB"/>
    <w:rPr>
      <w:rFonts w:asciiTheme="majorHAnsi" w:eastAsiaTheme="majorEastAsia" w:hAnsiTheme="majorHAnsi" w:cstheme="majorHAnsi"/>
      <w:iCs/>
      <w:sz w:val="30"/>
      <w:szCs w:val="24"/>
    </w:rPr>
  </w:style>
  <w:style w:type="paragraph" w:customStyle="1" w:styleId="Sivuotsikko">
    <w:name w:val="Sivuotsikko"/>
    <w:basedOn w:val="Leipteksti"/>
    <w:next w:val="Leipteksti"/>
    <w:uiPriority w:val="11"/>
    <w:qFormat/>
    <w:rsid w:val="009F59FE"/>
    <w:pPr>
      <w:keepNext/>
      <w:ind w:hanging="2608"/>
    </w:pPr>
  </w:style>
  <w:style w:type="paragraph" w:customStyle="1" w:styleId="Ohjeteksti">
    <w:name w:val="Ohjeteksti"/>
    <w:basedOn w:val="Leipteksti"/>
    <w:next w:val="Leipteksti"/>
    <w:rsid w:val="009F59FE"/>
    <w:pPr>
      <w:pBdr>
        <w:top w:val="single" w:sz="4" w:space="1" w:color="0000FF"/>
        <w:left w:val="single" w:sz="4" w:space="4" w:color="0000FF"/>
        <w:bottom w:val="single" w:sz="4" w:space="1" w:color="0000FF"/>
        <w:right w:val="single" w:sz="4" w:space="4" w:color="0000FF"/>
      </w:pBdr>
    </w:pPr>
    <w:rPr>
      <w:color w:val="0000FF"/>
    </w:rPr>
  </w:style>
  <w:style w:type="paragraph" w:styleId="Kuvaotsikko">
    <w:name w:val="caption"/>
    <w:basedOn w:val="Leipteksti"/>
    <w:next w:val="Leipteksti"/>
    <w:uiPriority w:val="35"/>
    <w:rsid w:val="00145B24"/>
    <w:pPr>
      <w:spacing w:before="120" w:after="120"/>
    </w:pPr>
    <w:rPr>
      <w:bCs/>
      <w:i/>
      <w:sz w:val="18"/>
      <w:szCs w:val="18"/>
    </w:rPr>
  </w:style>
  <w:style w:type="paragraph" w:styleId="Sisluet1">
    <w:name w:val="toc 1"/>
    <w:basedOn w:val="Normaali"/>
    <w:next w:val="Normaali"/>
    <w:autoRedefine/>
    <w:uiPriority w:val="39"/>
    <w:rsid w:val="00E81B00"/>
    <w:pPr>
      <w:tabs>
        <w:tab w:val="right" w:leader="dot" w:pos="9639"/>
      </w:tabs>
      <w:spacing w:before="240" w:after="240"/>
      <w:ind w:left="357" w:hanging="357"/>
    </w:pPr>
    <w:rPr>
      <w:rFonts w:asciiTheme="majorHAnsi" w:hAnsiTheme="majorHAnsi"/>
    </w:rPr>
  </w:style>
  <w:style w:type="paragraph" w:styleId="Sisluet2">
    <w:name w:val="toc 2"/>
    <w:basedOn w:val="Normaali"/>
    <w:next w:val="Normaali"/>
    <w:autoRedefine/>
    <w:uiPriority w:val="39"/>
    <w:rsid w:val="00E81B00"/>
    <w:pPr>
      <w:tabs>
        <w:tab w:val="right" w:leader="dot" w:pos="9628"/>
      </w:tabs>
      <w:spacing w:before="240" w:after="240"/>
      <w:ind w:left="1145" w:hanging="578"/>
    </w:pPr>
    <w:rPr>
      <w:rFonts w:asciiTheme="majorHAnsi" w:hAnsiTheme="majorHAnsi"/>
    </w:rPr>
  </w:style>
  <w:style w:type="character" w:styleId="Hyperlinkki">
    <w:name w:val="Hyperlink"/>
    <w:basedOn w:val="Kappaleenoletusfontti"/>
    <w:uiPriority w:val="99"/>
    <w:unhideWhenUsed/>
    <w:rsid w:val="008B59FA"/>
    <w:rPr>
      <w:color w:val="5BACCF" w:themeColor="hyperlink"/>
      <w:u w:val="single"/>
    </w:rPr>
  </w:style>
  <w:style w:type="paragraph" w:styleId="Sisluet4">
    <w:name w:val="toc 4"/>
    <w:basedOn w:val="Normaali"/>
    <w:next w:val="Normaali"/>
    <w:autoRedefine/>
    <w:uiPriority w:val="39"/>
    <w:rsid w:val="00E81B00"/>
    <w:pPr>
      <w:tabs>
        <w:tab w:val="right" w:leader="dot" w:pos="9628"/>
      </w:tabs>
      <w:spacing w:before="240" w:after="240"/>
      <w:ind w:left="2722" w:hanging="1021"/>
    </w:pPr>
    <w:rPr>
      <w:rFonts w:asciiTheme="majorHAnsi" w:hAnsiTheme="majorHAnsi"/>
    </w:rPr>
  </w:style>
  <w:style w:type="paragraph" w:styleId="Sisluet5">
    <w:name w:val="toc 5"/>
    <w:basedOn w:val="Normaali"/>
    <w:next w:val="Normaali"/>
    <w:autoRedefine/>
    <w:uiPriority w:val="39"/>
    <w:rsid w:val="006F2036"/>
    <w:pPr>
      <w:tabs>
        <w:tab w:val="right" w:leader="dot" w:pos="9628"/>
      </w:tabs>
      <w:spacing w:before="240" w:after="240"/>
      <w:ind w:left="4786" w:hanging="1242"/>
    </w:pPr>
  </w:style>
  <w:style w:type="paragraph" w:styleId="Sisluet6">
    <w:name w:val="toc 6"/>
    <w:basedOn w:val="Normaali"/>
    <w:next w:val="Normaali"/>
    <w:autoRedefine/>
    <w:uiPriority w:val="39"/>
    <w:rsid w:val="006F2036"/>
    <w:pPr>
      <w:tabs>
        <w:tab w:val="right" w:leader="dot" w:pos="9628"/>
      </w:tabs>
      <w:spacing w:before="240" w:after="240"/>
      <w:ind w:left="5007" w:hanging="1463"/>
    </w:pPr>
  </w:style>
  <w:style w:type="paragraph" w:styleId="Sisluet7">
    <w:name w:val="toc 7"/>
    <w:basedOn w:val="Normaali"/>
    <w:next w:val="Normaali"/>
    <w:autoRedefine/>
    <w:uiPriority w:val="39"/>
    <w:rsid w:val="006F2036"/>
    <w:pPr>
      <w:tabs>
        <w:tab w:val="right" w:leader="dot" w:pos="9628"/>
      </w:tabs>
      <w:spacing w:before="240" w:after="240"/>
      <w:ind w:left="5228" w:hanging="1684"/>
    </w:pPr>
  </w:style>
  <w:style w:type="paragraph" w:styleId="Sisluet8">
    <w:name w:val="toc 8"/>
    <w:basedOn w:val="Normaali"/>
    <w:next w:val="Normaali"/>
    <w:autoRedefine/>
    <w:uiPriority w:val="39"/>
    <w:rsid w:val="006F2036"/>
    <w:pPr>
      <w:tabs>
        <w:tab w:val="right" w:leader="dot" w:pos="9628"/>
      </w:tabs>
      <w:spacing w:before="240" w:after="240"/>
      <w:ind w:left="5449" w:hanging="1905"/>
    </w:pPr>
  </w:style>
  <w:style w:type="table" w:customStyle="1" w:styleId="Kantataulukko1">
    <w:name w:val="Kanta taulukko1"/>
    <w:basedOn w:val="Normaalitaulukko"/>
    <w:next w:val="TaulukkoRuudukko"/>
    <w:rsid w:val="007D7122"/>
    <w:tblPr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</w:tblPr>
    <w:tblStylePr w:type="firstRow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Kansi1">
    <w:name w:val="Kansi1"/>
    <w:qFormat/>
    <w:rsid w:val="00FA7F7E"/>
    <w:pPr>
      <w:spacing w:line="680" w:lineRule="exact"/>
    </w:pPr>
    <w:rPr>
      <w:rFonts w:asciiTheme="majorHAnsi" w:hAnsiTheme="majorHAnsi"/>
      <w:b/>
      <w:color w:val="0066A0" w:themeColor="text2"/>
      <w:sz w:val="60"/>
    </w:rPr>
  </w:style>
  <w:style w:type="paragraph" w:customStyle="1" w:styleId="Kansi2">
    <w:name w:val="Kansi2"/>
    <w:qFormat/>
    <w:rsid w:val="00FA7F7E"/>
    <w:pPr>
      <w:spacing w:line="600" w:lineRule="atLeast"/>
    </w:pPr>
    <w:rPr>
      <w:rFonts w:eastAsia="Times New Roman" w:cs="Times New Roman"/>
      <w:color w:val="3F3E3E"/>
      <w:sz w:val="48"/>
      <w:szCs w:val="20"/>
    </w:rPr>
  </w:style>
  <w:style w:type="paragraph" w:customStyle="1" w:styleId="Kansi3">
    <w:name w:val="Kansi3"/>
    <w:qFormat/>
    <w:rsid w:val="00FA7F7E"/>
    <w:rPr>
      <w:rFonts w:eastAsia="Times New Roman" w:cs="Times New Roman"/>
      <w:color w:val="3F3E3E"/>
      <w:sz w:val="24"/>
      <w:szCs w:val="20"/>
    </w:rPr>
  </w:style>
  <w:style w:type="paragraph" w:styleId="Luettelokappale">
    <w:name w:val="List Paragraph"/>
    <w:basedOn w:val="Normaali"/>
    <w:uiPriority w:val="34"/>
    <w:qFormat/>
    <w:rsid w:val="00FA7F7E"/>
    <w:pPr>
      <w:numPr>
        <w:numId w:val="7"/>
      </w:numPr>
      <w:spacing w:before="260" w:line="260" w:lineRule="atLeast"/>
      <w:ind w:left="510" w:hanging="255"/>
    </w:pPr>
    <w:rPr>
      <w:noProof w:val="0"/>
    </w:rPr>
  </w:style>
  <w:style w:type="paragraph" w:customStyle="1" w:styleId="Kuvateksti">
    <w:name w:val="Kuvateksti"/>
    <w:qFormat/>
    <w:rsid w:val="00FA7F7E"/>
    <w:pPr>
      <w:spacing w:line="240" w:lineRule="exact"/>
    </w:pPr>
    <w:rPr>
      <w:sz w:val="18"/>
      <w:lang w:val="en-GB"/>
    </w:rPr>
  </w:style>
  <w:style w:type="paragraph" w:styleId="Lhdeviiteluettelo">
    <w:name w:val="table of authorities"/>
    <w:basedOn w:val="Normaali"/>
    <w:uiPriority w:val="99"/>
    <w:rsid w:val="00FA7F7E"/>
    <w:pPr>
      <w:spacing w:after="160" w:line="240" w:lineRule="exact"/>
    </w:pPr>
    <w:rPr>
      <w:noProof w:val="0"/>
      <w:sz w:val="18"/>
    </w:rPr>
  </w:style>
  <w:style w:type="paragraph" w:customStyle="1" w:styleId="Teksti">
    <w:name w:val="Teksti"/>
    <w:basedOn w:val="Normaali"/>
    <w:link w:val="TekstiChar"/>
    <w:rsid w:val="00FA7F7E"/>
    <w:pPr>
      <w:spacing w:line="260" w:lineRule="exact"/>
      <w:ind w:left="2608"/>
    </w:pPr>
    <w:rPr>
      <w:rFonts w:eastAsia="Times New Roman" w:cs="Garamond"/>
      <w:noProof w:val="0"/>
      <w:sz w:val="22"/>
      <w:szCs w:val="24"/>
      <w:lang w:eastAsia="fi-FI"/>
    </w:rPr>
  </w:style>
  <w:style w:type="character" w:customStyle="1" w:styleId="TekstiChar">
    <w:name w:val="Teksti Char"/>
    <w:basedOn w:val="Kappaleenoletusfontti"/>
    <w:link w:val="Teksti"/>
    <w:rsid w:val="00FA7F7E"/>
    <w:rPr>
      <w:rFonts w:eastAsia="Times New Roman" w:cs="Garamond"/>
      <w:szCs w:val="24"/>
      <w:lang w:eastAsia="fi-FI"/>
    </w:rPr>
  </w:style>
  <w:style w:type="character" w:styleId="Kommentinviite">
    <w:name w:val="annotation reference"/>
    <w:basedOn w:val="Kappaleenoletusfontti"/>
    <w:uiPriority w:val="99"/>
    <w:semiHidden/>
    <w:unhideWhenUsed/>
    <w:rsid w:val="00FA7F7E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unhideWhenUsed/>
    <w:rsid w:val="00FA7F7E"/>
    <w:pPr>
      <w:spacing w:after="160"/>
    </w:pPr>
    <w:rPr>
      <w:noProof w:val="0"/>
      <w:szCs w:val="20"/>
    </w:rPr>
  </w:style>
  <w:style w:type="character" w:customStyle="1" w:styleId="KommentintekstiChar">
    <w:name w:val="Kommentin teksti Char"/>
    <w:basedOn w:val="Kappaleenoletusfontti"/>
    <w:link w:val="Kommentinteksti"/>
    <w:uiPriority w:val="99"/>
    <w:rsid w:val="00FA7F7E"/>
    <w:rPr>
      <w:sz w:val="20"/>
      <w:szCs w:val="20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FA7F7E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FA7F7E"/>
    <w:rPr>
      <w:b/>
      <w:bCs/>
      <w:sz w:val="20"/>
      <w:szCs w:val="20"/>
    </w:rPr>
  </w:style>
  <w:style w:type="paragraph" w:customStyle="1" w:styleId="LeiptekstiNormalharva">
    <w:name w:val="Leipäteksti (Normal harva)"/>
    <w:basedOn w:val="Normaali"/>
    <w:link w:val="LeiptekstiNormalharvaChar"/>
    <w:uiPriority w:val="99"/>
    <w:qFormat/>
    <w:rsid w:val="00FA7F7E"/>
    <w:pPr>
      <w:spacing w:before="120" w:after="240"/>
      <w:jc w:val="both"/>
    </w:pPr>
    <w:rPr>
      <w:rFonts w:ascii="Arial" w:hAnsi="Arial"/>
      <w:noProof w:val="0"/>
    </w:rPr>
  </w:style>
  <w:style w:type="character" w:customStyle="1" w:styleId="LeiptekstiNormalharvaChar">
    <w:name w:val="Leipäteksti (Normal harva) Char"/>
    <w:basedOn w:val="Kappaleenoletusfontti"/>
    <w:link w:val="LeiptekstiNormalharva"/>
    <w:uiPriority w:val="99"/>
    <w:locked/>
    <w:rsid w:val="00FA7F7E"/>
    <w:rPr>
      <w:rFonts w:ascii="Arial" w:hAnsi="Arial"/>
      <w:sz w:val="20"/>
    </w:rPr>
  </w:style>
  <w:style w:type="paragraph" w:customStyle="1" w:styleId="ListParagraph1">
    <w:name w:val="List Paragraph1"/>
    <w:basedOn w:val="Luettelokappale"/>
    <w:uiPriority w:val="99"/>
    <w:qFormat/>
    <w:rsid w:val="00FA7F7E"/>
    <w:pPr>
      <w:numPr>
        <w:numId w:val="0"/>
      </w:numPr>
      <w:autoSpaceDE w:val="0"/>
      <w:autoSpaceDN w:val="0"/>
      <w:adjustRightInd w:val="0"/>
      <w:spacing w:before="120" w:after="240" w:line="240" w:lineRule="auto"/>
      <w:jc w:val="both"/>
    </w:pPr>
    <w:rPr>
      <w:rFonts w:ascii="Arial" w:hAnsi="Arial" w:cs="Times New Roman"/>
    </w:rPr>
  </w:style>
  <w:style w:type="paragraph" w:customStyle="1" w:styleId="CDA-headertext">
    <w:name w:val="CDA-headertext"/>
    <w:basedOn w:val="Normaali"/>
    <w:rsid w:val="00FA7F7E"/>
    <w:rPr>
      <w:rFonts w:ascii="Microsoft Sans Serif" w:eastAsia="Times New Roman" w:hAnsi="Microsoft Sans Serif" w:cs="Times New Roman"/>
      <w:noProof w:val="0"/>
      <w:sz w:val="18"/>
      <w:szCs w:val="24"/>
      <w:lang w:eastAsia="fi-FI"/>
    </w:rPr>
  </w:style>
  <w:style w:type="paragraph" w:styleId="HTML-esimuotoiltu">
    <w:name w:val="HTML Preformatted"/>
    <w:basedOn w:val="Normaali"/>
    <w:link w:val="HTML-esimuotoiltuChar"/>
    <w:semiHidden/>
    <w:rsid w:val="00FA7F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noProof w:val="0"/>
      <w:szCs w:val="20"/>
      <w:lang w:eastAsia="fi-FI"/>
    </w:rPr>
  </w:style>
  <w:style w:type="character" w:customStyle="1" w:styleId="HTML-esimuotoiltuChar">
    <w:name w:val="HTML-esimuotoiltu Char"/>
    <w:basedOn w:val="Kappaleenoletusfontti"/>
    <w:link w:val="HTML-esimuotoiltu"/>
    <w:semiHidden/>
    <w:rsid w:val="00FA7F7E"/>
    <w:rPr>
      <w:rFonts w:ascii="Courier New" w:eastAsia="Times New Roman" w:hAnsi="Courier New" w:cs="Courier New"/>
      <w:sz w:val="20"/>
      <w:szCs w:val="20"/>
      <w:lang w:eastAsia="fi-FI"/>
    </w:rPr>
  </w:style>
  <w:style w:type="character" w:styleId="Voimakas">
    <w:name w:val="Strong"/>
    <w:uiPriority w:val="8"/>
    <w:qFormat/>
    <w:rsid w:val="00FA7F7E"/>
    <w:rPr>
      <w:b/>
      <w:bCs/>
    </w:rPr>
  </w:style>
  <w:style w:type="paragraph" w:customStyle="1" w:styleId="xmlelement">
    <w:name w:val="xmlelement"/>
    <w:basedOn w:val="Normaali"/>
    <w:link w:val="xmlelementChar"/>
    <w:qFormat/>
    <w:rsid w:val="00FA7F7E"/>
    <w:pPr>
      <w:tabs>
        <w:tab w:val="left" w:pos="300"/>
        <w:tab w:val="left" w:pos="600"/>
        <w:tab w:val="left" w:pos="900"/>
        <w:tab w:val="left" w:pos="1200"/>
        <w:tab w:val="left" w:pos="1500"/>
        <w:tab w:val="left" w:pos="1800"/>
        <w:tab w:val="left" w:pos="2100"/>
        <w:tab w:val="left" w:pos="2400"/>
        <w:tab w:val="left" w:pos="2700"/>
        <w:tab w:val="left" w:pos="3000"/>
        <w:tab w:val="left" w:pos="3300"/>
        <w:tab w:val="left" w:pos="3600"/>
        <w:tab w:val="left" w:pos="3900"/>
        <w:tab w:val="left" w:pos="4200"/>
        <w:tab w:val="left" w:pos="4500"/>
        <w:tab w:val="left" w:pos="4800"/>
        <w:tab w:val="left" w:pos="5100"/>
        <w:tab w:val="left" w:pos="5400"/>
        <w:tab w:val="left" w:pos="5700"/>
        <w:tab w:val="left" w:pos="6000"/>
      </w:tabs>
      <w:autoSpaceDE w:val="0"/>
      <w:autoSpaceDN w:val="0"/>
      <w:adjustRightInd w:val="0"/>
    </w:pPr>
    <w:rPr>
      <w:rFonts w:ascii="Arial" w:eastAsia="Times New Roman" w:hAnsi="Arial" w:cs="Arial"/>
      <w:noProof w:val="0"/>
      <w:color w:val="800000"/>
      <w:sz w:val="24"/>
      <w:szCs w:val="20"/>
      <w:lang w:val="en-US" w:eastAsia="fi-FI"/>
    </w:rPr>
  </w:style>
  <w:style w:type="character" w:customStyle="1" w:styleId="xmlelementChar">
    <w:name w:val="xmlelement Char"/>
    <w:link w:val="xmlelement"/>
    <w:rsid w:val="00FA7F7E"/>
    <w:rPr>
      <w:rFonts w:ascii="Arial" w:eastAsia="Times New Roman" w:hAnsi="Arial" w:cs="Arial"/>
      <w:color w:val="800000"/>
      <w:sz w:val="24"/>
      <w:szCs w:val="20"/>
      <w:lang w:val="en-US" w:eastAsia="fi-FI"/>
    </w:rPr>
  </w:style>
  <w:style w:type="paragraph" w:styleId="Muutos">
    <w:name w:val="Revision"/>
    <w:hidden/>
    <w:uiPriority w:val="99"/>
    <w:semiHidden/>
    <w:rsid w:val="00FA7F7E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../../../../../yhteiset/KANTA/Documents%20and%20Settings/msormune/My%20Documents/doc/hl7/sept2006/html/infrastructure/rim/rim.htm" TargetMode="External"/><Relationship Id="rId21" Type="http://schemas.openxmlformats.org/officeDocument/2006/relationships/hyperlink" Target="../../../../../yhteiset/KANTA/Documents%20and%20Settings/msormune/My%20Documents/doc/hl7/sept2006/html/infrastructure/rim/rim.htm" TargetMode="External"/><Relationship Id="rId42" Type="http://schemas.openxmlformats.org/officeDocument/2006/relationships/hyperlink" Target="../../../../../yhteiset/KANTA/Documents%20and%20Settings/msormune/My%20Documents/doc/hl7/sept2006/html/infrastructure/rim/rim.htm" TargetMode="External"/><Relationship Id="rId47" Type="http://schemas.openxmlformats.org/officeDocument/2006/relationships/hyperlink" Target="../../../../../yhteiset/KANTA/Documents%20and%20Settings/msormune/My%20Documents/doc/hl7/sept2006/html/infrastructure/rim/rim.htm" TargetMode="External"/><Relationship Id="rId63" Type="http://schemas.openxmlformats.org/officeDocument/2006/relationships/hyperlink" Target="../../../../../yhteiset/KANTA/Documents%20and%20Settings/msormune/My%20Documents/doc/hl7/sept2006/html/infrastructure/rim/rim.htm" TargetMode="External"/><Relationship Id="rId68" Type="http://schemas.openxmlformats.org/officeDocument/2006/relationships/hyperlink" Target="../../../../../yhteiset/KANTA/Documents%20and%20Settings/msormune/My%20Documents/doc/hl7/sept2006/html/infrastructure/rim/rim.htm" TargetMode="External"/><Relationship Id="rId16" Type="http://schemas.openxmlformats.org/officeDocument/2006/relationships/hyperlink" Target="../../../../../yhteiset/KANTA/Documents%20and%20Settings/msormune/My%20Documents/doc/hl7/sept2006/html/infrastructure/rim/rim.htm" TargetMode="External"/><Relationship Id="rId11" Type="http://schemas.openxmlformats.org/officeDocument/2006/relationships/footnotes" Target="footnotes.xml"/><Relationship Id="rId24" Type="http://schemas.openxmlformats.org/officeDocument/2006/relationships/hyperlink" Target="../../../../../yhteiset/KANTA/Documents%20and%20Settings/msormune/My%20Documents/doc/hl7/sept2006/html/infrastructure/rim/rim.htm" TargetMode="External"/><Relationship Id="rId32" Type="http://schemas.openxmlformats.org/officeDocument/2006/relationships/hyperlink" Target="../../../../../yhteiset/KANTA/Documents%20and%20Settings/msormune/My%20Documents/doc/hl7/sept2006/html/infrastructure/rim/rim.htm" TargetMode="External"/><Relationship Id="rId37" Type="http://schemas.openxmlformats.org/officeDocument/2006/relationships/hyperlink" Target="../../../../../yhteiset/KANTA/Documents%20and%20Settings/msormune/My%20Documents/doc/hl7/sept2006/html/infrastructure/rim/rim.htm" TargetMode="External"/><Relationship Id="rId40" Type="http://schemas.openxmlformats.org/officeDocument/2006/relationships/hyperlink" Target="../../../../../yhteiset/KANTA/Documents%20and%20Settings/msormune/My%20Documents/doc/hl7/sept2006/html/infrastructure/rim/rim.htm" TargetMode="External"/><Relationship Id="rId45" Type="http://schemas.openxmlformats.org/officeDocument/2006/relationships/hyperlink" Target="../../../../../yhteiset/KANTA/Documents%20and%20Settings/msormune/My%20Documents/doc/hl7/sept2006/html/infrastructure/rim/rim.htm" TargetMode="External"/><Relationship Id="rId53" Type="http://schemas.openxmlformats.org/officeDocument/2006/relationships/hyperlink" Target="../../../../../yhteiset/KANTA/Documents%20and%20Settings/msormune/My%20Documents/doc/hl7/sept2006/html/infrastructure/rim/rim.htm" TargetMode="External"/><Relationship Id="rId58" Type="http://schemas.openxmlformats.org/officeDocument/2006/relationships/hyperlink" Target="../../../../../yhteiset/KANTA/Documents%20and%20Settings/msormune/My%20Documents/doc/hl7/sept2006/html/infrastructure/rim/rim.htm" TargetMode="External"/><Relationship Id="rId66" Type="http://schemas.openxmlformats.org/officeDocument/2006/relationships/hyperlink" Target="../../../../../yhteiset/KANTA/Documents%20and%20Settings/msormune/My%20Documents/doc/hl7/sept2006/html/infrastructure/rim/rim.htm" TargetMode="External"/><Relationship Id="rId74" Type="http://schemas.openxmlformats.org/officeDocument/2006/relationships/fontTable" Target="fontTable.xml"/><Relationship Id="rId5" Type="http://schemas.openxmlformats.org/officeDocument/2006/relationships/customXml" Target="../customXml/item5.xml"/><Relationship Id="rId61" Type="http://schemas.openxmlformats.org/officeDocument/2006/relationships/hyperlink" Target="../../../../../yhteiset/KANTA/Documents%20and%20Settings/msormune/My%20Documents/doc/hl7/sept2006/html/infrastructure/rim/rim.htm" TargetMode="External"/><Relationship Id="rId19" Type="http://schemas.openxmlformats.org/officeDocument/2006/relationships/hyperlink" Target="../../../../../yhteiset/KANTA/Documents%20and%20Settings/msormune/My%20Documents/doc/hl7/sept2006/html/infrastructure/rim/rim.htm" TargetMode="External"/><Relationship Id="rId14" Type="http://schemas.microsoft.com/office/2011/relationships/commentsExtended" Target="commentsExtended.xml"/><Relationship Id="rId22" Type="http://schemas.openxmlformats.org/officeDocument/2006/relationships/hyperlink" Target="../../../../../yhteiset/KANTA/Documents%20and%20Settings/msormune/My%20Documents/doc/hl7/sept2006/html/infrastructure/rim/rim.htm" TargetMode="External"/><Relationship Id="rId27" Type="http://schemas.openxmlformats.org/officeDocument/2006/relationships/hyperlink" Target="../../../../../yhteiset/KANTA/Documents%20and%20Settings/msormune/My%20Documents/doc/hl7/sept2006/html/infrastructure/rim/rim.htm" TargetMode="External"/><Relationship Id="rId30" Type="http://schemas.openxmlformats.org/officeDocument/2006/relationships/hyperlink" Target="../../../../../yhteiset/KANTA/Documents%20and%20Settings/msormune/My%20Documents/doc/hl7/sept2006/html/infrastructure/rim/rim.htm" TargetMode="External"/><Relationship Id="rId35" Type="http://schemas.openxmlformats.org/officeDocument/2006/relationships/hyperlink" Target="../../../../../yhteiset/KANTA/Documents%20and%20Settings/msormune/My%20Documents/doc/hl7/sept2006/html/infrastructure/rim/rim.htm" TargetMode="External"/><Relationship Id="rId43" Type="http://schemas.openxmlformats.org/officeDocument/2006/relationships/hyperlink" Target="../../../../../yhteiset/KANTA/Documents%20and%20Settings/msormune/My%20Documents/doc/hl7/sept2006/html/infrastructure/rim/rim.htm" TargetMode="External"/><Relationship Id="rId48" Type="http://schemas.openxmlformats.org/officeDocument/2006/relationships/hyperlink" Target="../../../../../yhteiset/KANTA/Documents%20and%20Settings/msormune/My%20Documents/doc/hl7/sept2006/html/infrastructure/rim/rim.htm" TargetMode="External"/><Relationship Id="rId56" Type="http://schemas.openxmlformats.org/officeDocument/2006/relationships/hyperlink" Target="../../../../../yhteiset/KANTA/Documents%20and%20Settings/msormune/My%20Documents/doc/hl7/sept2006/html/infrastructure/rim/rim.htm" TargetMode="External"/><Relationship Id="rId64" Type="http://schemas.openxmlformats.org/officeDocument/2006/relationships/hyperlink" Target="../../../../../yhteiset/KANTA/Documents%20and%20Settings/msormune/My%20Documents/doc/hl7/sept2006/html/infrastructure/rim/rim.htm" TargetMode="External"/><Relationship Id="rId69" Type="http://schemas.openxmlformats.org/officeDocument/2006/relationships/hyperlink" Target="../../../../../yhteiset/KANTA/Documents%20and%20Settings/msormune/My%20Documents/doc/hl7/sept2006/html/infrastructure/rim/rim.htm" TargetMode="External"/><Relationship Id="rId77" Type="http://schemas.openxmlformats.org/officeDocument/2006/relationships/theme" Target="theme/theme1.xml"/><Relationship Id="rId8" Type="http://schemas.openxmlformats.org/officeDocument/2006/relationships/styles" Target="styles.xml"/><Relationship Id="rId51" Type="http://schemas.openxmlformats.org/officeDocument/2006/relationships/hyperlink" Target="../../../../../yhteiset/KANTA/Documents%20and%20Settings/msormune/My%20Documents/doc/hl7/sept2006/html/infrastructure/rim/rim.htm" TargetMode="External"/><Relationship Id="rId72" Type="http://schemas.openxmlformats.org/officeDocument/2006/relationships/header" Target="header2.xml"/><Relationship Id="rId3" Type="http://schemas.openxmlformats.org/officeDocument/2006/relationships/customXml" Target="../customXml/item3.xml"/><Relationship Id="rId12" Type="http://schemas.openxmlformats.org/officeDocument/2006/relationships/endnotes" Target="endnotes.xml"/><Relationship Id="rId17" Type="http://schemas.openxmlformats.org/officeDocument/2006/relationships/hyperlink" Target="../../../../../yhteiset/KANTA/Documents%20and%20Settings/msormune/My%20Documents/doc/hl7/sept2006/html/infrastructure/rim/rim.htm" TargetMode="External"/><Relationship Id="rId25" Type="http://schemas.openxmlformats.org/officeDocument/2006/relationships/hyperlink" Target="../../../../../yhteiset/KANTA/Documents%20and%20Settings/msormune/My%20Documents/doc/hl7/sept2006/html/infrastructure/rim/rim.htm" TargetMode="External"/><Relationship Id="rId33" Type="http://schemas.openxmlformats.org/officeDocument/2006/relationships/hyperlink" Target="../../../../../yhteiset/KANTA/Documents%20and%20Settings/msormune/My%20Documents/doc/hl7/sept2006/html/infrastructure/rim/rim.htm" TargetMode="External"/><Relationship Id="rId38" Type="http://schemas.openxmlformats.org/officeDocument/2006/relationships/hyperlink" Target="../../../../../yhteiset/KANTA/Documents%20and%20Settings/msormune/My%20Documents/doc/hl7/sept2006/html/infrastructure/rim/rim.htm" TargetMode="External"/><Relationship Id="rId46" Type="http://schemas.openxmlformats.org/officeDocument/2006/relationships/hyperlink" Target="../../../../../yhteiset/KANTA/Documents%20and%20Settings/msormune/My%20Documents/doc/hl7/sept2006/html/infrastructure/rim/rim.htm" TargetMode="External"/><Relationship Id="rId59" Type="http://schemas.openxmlformats.org/officeDocument/2006/relationships/hyperlink" Target="../../../../../yhteiset/KANTA/Documents%20and%20Settings/msormune/My%20Documents/doc/hl7/sept2006/html/infrastructure/rim/rim.htm" TargetMode="External"/><Relationship Id="rId67" Type="http://schemas.openxmlformats.org/officeDocument/2006/relationships/hyperlink" Target="../../../../../yhteiset/KANTA/Documents%20and%20Settings/msormune/My%20Documents/doc/hl7/sept2006/html/infrastructure/rim/rim.htm" TargetMode="External"/><Relationship Id="rId20" Type="http://schemas.openxmlformats.org/officeDocument/2006/relationships/hyperlink" Target="../../../../../yhteiset/KANTA/Documents%20and%20Settings/msormune/My%20Documents/doc/hl7/sept2006/html/infrastructure/rim/rim.htm" TargetMode="External"/><Relationship Id="rId41" Type="http://schemas.openxmlformats.org/officeDocument/2006/relationships/hyperlink" Target="../../../../../yhteiset/KANTA/Documents%20and%20Settings/msormune/My%20Documents/doc/hl7/sept2006/html/infrastructure/rim/rim.htm" TargetMode="External"/><Relationship Id="rId54" Type="http://schemas.openxmlformats.org/officeDocument/2006/relationships/hyperlink" Target="../../../../../yhteiset/KANTA/Documents%20and%20Settings/msormune/My%20Documents/doc/hl7/sept2006/html/infrastructure/rim/rim.htm" TargetMode="External"/><Relationship Id="rId62" Type="http://schemas.openxmlformats.org/officeDocument/2006/relationships/hyperlink" Target="../../../../../yhteiset/KANTA/Documents%20and%20Settings/msormune/My%20Documents/doc/hl7/sept2006/html/infrastructure/rim/rim.htm" TargetMode="External"/><Relationship Id="rId70" Type="http://schemas.openxmlformats.org/officeDocument/2006/relationships/header" Target="header1.xml"/><Relationship Id="rId75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5" Type="http://schemas.openxmlformats.org/officeDocument/2006/relationships/image" Target="media/image1.png"/><Relationship Id="rId23" Type="http://schemas.openxmlformats.org/officeDocument/2006/relationships/hyperlink" Target="../../../../../yhteiset/KANTA/Documents%20and%20Settings/msormune/My%20Documents/doc/hl7/sept2006/html/infrastructure/rim/rim.htm" TargetMode="External"/><Relationship Id="rId28" Type="http://schemas.openxmlformats.org/officeDocument/2006/relationships/hyperlink" Target="../../../../../yhteiset/KANTA/Documents%20and%20Settings/msormune/My%20Documents/doc/hl7/sept2006/html/infrastructure/rim/rim.htm" TargetMode="External"/><Relationship Id="rId36" Type="http://schemas.openxmlformats.org/officeDocument/2006/relationships/hyperlink" Target="../../../../../yhteiset/KANTA/Documents%20and%20Settings/msormune/My%20Documents/doc/hl7/sept2006/html/infrastructure/rim/rim.htm" TargetMode="External"/><Relationship Id="rId49" Type="http://schemas.openxmlformats.org/officeDocument/2006/relationships/hyperlink" Target="../../../../../yhteiset/KANTA/Documents%20and%20Settings/msormune/My%20Documents/doc/hl7/sept2006/html/infrastructure/rim/rim.htm" TargetMode="External"/><Relationship Id="rId57" Type="http://schemas.openxmlformats.org/officeDocument/2006/relationships/hyperlink" Target="../../../../../yhteiset/KANTA/Documents%20and%20Settings/msormune/My%20Documents/doc/hl7/sept2006/html/infrastructure/rim/rim.htm" TargetMode="External"/><Relationship Id="rId10" Type="http://schemas.openxmlformats.org/officeDocument/2006/relationships/webSettings" Target="webSettings.xml"/><Relationship Id="rId31" Type="http://schemas.openxmlformats.org/officeDocument/2006/relationships/hyperlink" Target="../../../../../yhteiset/KANTA/Documents%20and%20Settings/msormune/My%20Documents/doc/hl7/sept2006/html/infrastructure/rim/rim.htm" TargetMode="External"/><Relationship Id="rId44" Type="http://schemas.openxmlformats.org/officeDocument/2006/relationships/hyperlink" Target="../../../../../yhteiset/KANTA/Documents%20and%20Settings/msormune/My%20Documents/doc/hl7/sept2006/html/infrastructure/rim/rim.htm" TargetMode="External"/><Relationship Id="rId52" Type="http://schemas.openxmlformats.org/officeDocument/2006/relationships/hyperlink" Target="../../../../../yhteiset/KANTA/Documents%20and%20Settings/msormune/My%20Documents/doc/hl7/sept2006/html/infrastructure/rim/rim.htm" TargetMode="External"/><Relationship Id="rId60" Type="http://schemas.openxmlformats.org/officeDocument/2006/relationships/hyperlink" Target="../../../../../yhteiset/KANTA/Documents%20and%20Settings/msormune/My%20Documents/doc/hl7/sept2006/html/infrastructure/rim/rim.htm" TargetMode="External"/><Relationship Id="rId65" Type="http://schemas.openxmlformats.org/officeDocument/2006/relationships/hyperlink" Target="../../../../../yhteiset/KANTA/Documents%20and%20Settings/msormune/My%20Documents/doc/hl7/sept2006/html/infrastructure/rim/rim.htm" TargetMode="External"/><Relationship Id="rId73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3" Type="http://schemas.openxmlformats.org/officeDocument/2006/relationships/comments" Target="comments.xml"/><Relationship Id="rId18" Type="http://schemas.openxmlformats.org/officeDocument/2006/relationships/hyperlink" Target="../../../../../yhteiset/KANTA/Documents%20and%20Settings/msormune/My%20Documents/doc/hl7/sept2006/html/infrastructure/rim/rim.htm" TargetMode="External"/><Relationship Id="rId39" Type="http://schemas.openxmlformats.org/officeDocument/2006/relationships/hyperlink" Target="../../../../../yhteiset/KANTA/Documents%20and%20Settings/msormune/My%20Documents/doc/hl7/sept2006/html/infrastructure/rim/rim.htm" TargetMode="External"/><Relationship Id="rId34" Type="http://schemas.openxmlformats.org/officeDocument/2006/relationships/hyperlink" Target="../../../../../yhteiset/KANTA/Documents%20and%20Settings/msormune/My%20Documents/doc/hl7/sept2006/html/infrastructure/rim/rim.htm" TargetMode="External"/><Relationship Id="rId50" Type="http://schemas.openxmlformats.org/officeDocument/2006/relationships/hyperlink" Target="../../../../../yhteiset/KANTA/Documents%20and%20Settings/msormune/My%20Documents/doc/hl7/sept2006/html/infrastructure/rim/rim.htm" TargetMode="External"/><Relationship Id="rId55" Type="http://schemas.openxmlformats.org/officeDocument/2006/relationships/hyperlink" Target="../../../../../yhteiset/KANTA/Documents%20and%20Settings/msormune/My%20Documents/doc/hl7/sept2006/html/infrastructure/rim/rim.htm" TargetMode="External"/><Relationship Id="rId76" Type="http://schemas.openxmlformats.org/officeDocument/2006/relationships/glossaryDocument" Target="glossary/document.xml"/><Relationship Id="rId7" Type="http://schemas.openxmlformats.org/officeDocument/2006/relationships/numbering" Target="numbering.xml"/><Relationship Id="rId71" Type="http://schemas.openxmlformats.org/officeDocument/2006/relationships/footer" Target="footer1.xml"/><Relationship Id="rId2" Type="http://schemas.openxmlformats.org/officeDocument/2006/relationships/customXml" Target="../customXml/item2.xml"/><Relationship Id="rId29" Type="http://schemas.openxmlformats.org/officeDocument/2006/relationships/hyperlink" Target="../../../../../yhteiset/KANTA/Documents%20and%20Settings/msormune/My%20Documents/doc/hl7/sept2006/html/infrastructure/rim/rim.ht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386OLI\Documents\00%20CEF%20M&#228;&#228;rittelyt\W3\Pitk&#228;%20asiakirjapohj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F06968F49D4403EBE2C9E9B1AE8FF68"/>
        <w:category>
          <w:name w:val="Yleiset"/>
          <w:gallery w:val="placeholder"/>
        </w:category>
        <w:types>
          <w:type w:val="bbPlcHdr"/>
        </w:types>
        <w:behaviors>
          <w:behavior w:val="content"/>
        </w:behaviors>
        <w:guid w:val="{01E7293F-009B-4D1C-AA81-A9FBD01F7842}"/>
      </w:docPartPr>
      <w:docPartBody>
        <w:p w:rsidR="00E52630" w:rsidRDefault="00F52123">
          <w:pPr>
            <w:pStyle w:val="FF06968F49D4403EBE2C9E9B1AE8FF68"/>
          </w:pPr>
          <w:r w:rsidRPr="007E56A1">
            <w:rPr>
              <w:rStyle w:val="Paikkamerkkiteksti"/>
              <w:rFonts w:asciiTheme="majorHAnsi" w:hAnsiTheme="majorHAnsi" w:cstheme="majorHAnsi"/>
              <w:sz w:val="36"/>
              <w:szCs w:val="36"/>
            </w:rPr>
            <w:t>[Asiaotsikko]</w:t>
          </w:r>
        </w:p>
      </w:docPartBody>
    </w:docPart>
    <w:docPart>
      <w:docPartPr>
        <w:name w:val="1F652F670BE44917829F101F4F6181FB"/>
        <w:category>
          <w:name w:val="Yleiset"/>
          <w:gallery w:val="placeholder"/>
        </w:category>
        <w:types>
          <w:type w:val="bbPlcHdr"/>
        </w:types>
        <w:behaviors>
          <w:behavior w:val="content"/>
        </w:behaviors>
        <w:guid w:val="{DCE571AE-9903-431D-BF96-6AA82C126751}"/>
      </w:docPartPr>
      <w:docPartBody>
        <w:p w:rsidR="00E52630" w:rsidRDefault="00F52123">
          <w:pPr>
            <w:pStyle w:val="1F652F670BE44917829F101F4F6181FB"/>
          </w:pPr>
          <w:r w:rsidRPr="0060232B">
            <w:rPr>
              <w:rStyle w:val="Paikkamerkkiteksti"/>
              <w:rFonts w:asciiTheme="majorHAnsi" w:hAnsiTheme="majorHAnsi" w:cstheme="majorHAnsi"/>
            </w:rPr>
            <w:t>[Tekijä]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 w:formatting="0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123"/>
    <w:rsid w:val="002069F1"/>
    <w:rsid w:val="00895107"/>
    <w:rsid w:val="009B6BEE"/>
    <w:rsid w:val="009E30D4"/>
    <w:rsid w:val="00A154D9"/>
    <w:rsid w:val="00A30AB9"/>
    <w:rsid w:val="00CF7503"/>
    <w:rsid w:val="00E52630"/>
    <w:rsid w:val="00F52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i-FI" w:eastAsia="fi-F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styleId="Paikkamerkkiteksti">
    <w:name w:val="Placeholder Text"/>
    <w:basedOn w:val="Kappaleenoletusfontti"/>
    <w:uiPriority w:val="99"/>
    <w:rPr>
      <w:color w:val="auto"/>
    </w:rPr>
  </w:style>
  <w:style w:type="paragraph" w:customStyle="1" w:styleId="FF06968F49D4403EBE2C9E9B1AE8FF68">
    <w:name w:val="FF06968F49D4403EBE2C9E9B1AE8FF68"/>
  </w:style>
  <w:style w:type="paragraph" w:customStyle="1" w:styleId="D1E467AEB4B3407BA57E029E52FAF2BD">
    <w:name w:val="D1E467AEB4B3407BA57E029E52FAF2BD"/>
  </w:style>
  <w:style w:type="paragraph" w:customStyle="1" w:styleId="E28E846C8B2C4790A7ACD6A2586E3057">
    <w:name w:val="E28E846C8B2C4790A7ACD6A2586E3057"/>
  </w:style>
  <w:style w:type="paragraph" w:customStyle="1" w:styleId="6AFC822FCE6949BFB77BE48EF48686EE">
    <w:name w:val="6AFC822FCE6949BFB77BE48EF48686EE"/>
  </w:style>
  <w:style w:type="paragraph" w:customStyle="1" w:styleId="1F652F670BE44917829F101F4F6181FB">
    <w:name w:val="1F652F670BE44917829F101F4F6181FB"/>
  </w:style>
  <w:style w:type="paragraph" w:customStyle="1" w:styleId="30C08052218F46E4BDE9505FE1DCB550">
    <w:name w:val="30C08052218F46E4BDE9505FE1DCB550"/>
  </w:style>
  <w:style w:type="paragraph" w:customStyle="1" w:styleId="F90DB39F3B7F4D04952D83DC64A2BF38">
    <w:name w:val="F90DB39F3B7F4D04952D83DC64A2BF38"/>
  </w:style>
  <w:style w:type="paragraph" w:customStyle="1" w:styleId="F0D21CB251F84A8D8099872C22CCA8FD">
    <w:name w:val="F0D21CB251F84A8D8099872C22CCA8FD"/>
  </w:style>
  <w:style w:type="paragraph" w:customStyle="1" w:styleId="AFD15ED45ECD4163BF854F4BD66C3F65">
    <w:name w:val="AFD15ED45ECD4163BF854F4BD66C3F65"/>
  </w:style>
  <w:style w:type="paragraph" w:customStyle="1" w:styleId="C03BC7520A2E4952906A9B9FDCD461C7">
    <w:name w:val="C03BC7520A2E4952906A9B9FDCD461C7"/>
  </w:style>
  <w:style w:type="paragraph" w:customStyle="1" w:styleId="7E17C5B2209445738209C576F9890C25">
    <w:name w:val="7E17C5B2209445738209C576F9890C25"/>
  </w:style>
  <w:style w:type="paragraph" w:customStyle="1" w:styleId="62D87D43159C4164BE181A2D5777DCAE">
    <w:name w:val="62D87D43159C4164BE181A2D5777DCAE"/>
  </w:style>
  <w:style w:type="paragraph" w:customStyle="1" w:styleId="2F27B1C8721B47B49E75DB500EF64646">
    <w:name w:val="2F27B1C8721B47B49E75DB500EF64646"/>
  </w:style>
  <w:style w:type="paragraph" w:styleId="Leipteksti">
    <w:name w:val="Body Text"/>
    <w:basedOn w:val="Normaali"/>
    <w:link w:val="LeiptekstiChar"/>
    <w:uiPriority w:val="1"/>
    <w:qFormat/>
    <w:pPr>
      <w:spacing w:after="220" w:line="240" w:lineRule="auto"/>
      <w:ind w:left="2608"/>
    </w:pPr>
    <w:rPr>
      <w:rFonts w:eastAsiaTheme="minorHAnsi" w:cstheme="minorHAnsi"/>
      <w:noProof/>
      <w:lang w:eastAsia="en-US"/>
    </w:rPr>
  </w:style>
  <w:style w:type="character" w:customStyle="1" w:styleId="LeiptekstiChar">
    <w:name w:val="Leipäteksti Char"/>
    <w:basedOn w:val="Kappaleenoletusfontti"/>
    <w:link w:val="Leipteksti"/>
    <w:uiPriority w:val="1"/>
    <w:rPr>
      <w:rFonts w:eastAsiaTheme="minorHAnsi" w:cstheme="minorHAnsi"/>
      <w:noProof/>
      <w:lang w:eastAsia="en-US"/>
    </w:rPr>
  </w:style>
  <w:style w:type="paragraph" w:customStyle="1" w:styleId="63058E6EB3D04F0093FF1695353D44B0">
    <w:name w:val="63058E6EB3D04F0093FF1695353D44B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Kanta">
  <a:themeElements>
    <a:clrScheme name="Kanta">
      <a:dk1>
        <a:srgbClr val="4C4D4C"/>
      </a:dk1>
      <a:lt1>
        <a:srgbClr val="FFFFFF"/>
      </a:lt1>
      <a:dk2>
        <a:srgbClr val="0066A0"/>
      </a:dk2>
      <a:lt2>
        <a:srgbClr val="FFD76E"/>
      </a:lt2>
      <a:accent1>
        <a:srgbClr val="0066A1"/>
      </a:accent1>
      <a:accent2>
        <a:srgbClr val="A6D867"/>
      </a:accent2>
      <a:accent3>
        <a:srgbClr val="FFA961"/>
      </a:accent3>
      <a:accent4>
        <a:srgbClr val="0F94B3"/>
      </a:accent4>
      <a:accent5>
        <a:srgbClr val="735BBF"/>
      </a:accent5>
      <a:accent6>
        <a:srgbClr val="0B523E"/>
      </a:accent6>
      <a:hlink>
        <a:srgbClr val="5BACCF"/>
      </a:hlink>
      <a:folHlink>
        <a:srgbClr val="FFA86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solidFill>
            <a:srgbClr val="0066A1"/>
          </a:solidFill>
        </a:ln>
      </a:spPr>
      <a:bodyPr rtlCol="0" anchor="ctr"/>
      <a:lstStyle>
        <a:defPPr algn="ctr">
          <a:defRPr/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9050">
          <a:solidFill>
            <a:srgbClr val="0066A1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</a:spPr>
      <a:bodyPr wrap="none" rtlCol="0">
        <a:spAutoFit/>
      </a:bodyPr>
      <a:lstStyle>
        <a:defPPr algn="l">
          <a:defRPr dirty="0" smtClean="0"/>
        </a:defPPr>
      </a:lstStyle>
    </a:txDef>
  </a:objectDefaults>
  <a:extraClrSchemeLst/>
  <a:extLst>
    <a:ext uri="{05A4C25C-085E-4340-85A3-A5531E510DB2}">
      <thm15:themeFamily xmlns:thm15="http://schemas.microsoft.com/office/thememl/2012/main" name="Kanta" id="{74F77D9D-CABF-410E-AE1A-013A2BC5DA7E}" vid="{C96C7665-31D1-4D72-8D94-9AF0D702338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2019-11-21T00:00:00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Kela pitkä peruspohja (työtilat)" ma:contentTypeID="0x010100B5B0C7C8E89E4B24A1DD48391A5B64DF00104209A661E54CD587BC7C170A805A75002DF000B45F04491AAD572C387F6B60E00094B01DCC9B8B5D418DFAF8705F310EA9" ma:contentTypeVersion="20" ma:contentTypeDescription="Luo uusi asiakirja." ma:contentTypeScope="" ma:versionID="af23c36fb7dc04a1ab2f21ee54ae5e39">
  <xsd:schema xmlns:xsd="http://www.w3.org/2001/XMLSchema" xmlns:xs="http://www.w3.org/2001/XMLSchema" xmlns:p="http://schemas.microsoft.com/office/2006/metadata/properties" xmlns:ns2="28d5f0a3-ab75-4f37-b21c-c5486e890318" targetNamespace="http://schemas.microsoft.com/office/2006/metadata/properties" ma:root="true" ma:fieldsID="d1a513fead933185ae014ece5c14f59a" ns2:_="">
    <xsd:import namespace="28d5f0a3-ab75-4f37-b21c-c5486e890318"/>
    <xsd:element name="properties">
      <xsd:complexType>
        <xsd:sequence>
          <xsd:element name="documentManagement">
            <xsd:complexType>
              <xsd:all>
                <xsd:element ref="ns2:KelaKuvaus" minOccurs="0"/>
                <xsd:element ref="ns2:f721df5e45f944579809e2a3903aa817" minOccurs="0"/>
                <xsd:element ref="ns2:TaxCatchAll" minOccurs="0"/>
                <xsd:element ref="ns2:TaxCatchAllLabel" minOccurs="0"/>
                <xsd:element ref="ns2:TaxKeywordTaxHTField" minOccurs="0"/>
                <xsd:element ref="ns2:e53f7fded1c34b15bbf16fc4b4798b6a" minOccurs="0"/>
                <xsd:element ref="ns2:hfc18b29aed44339bbdc39df31ab0fbf" minOccurs="0"/>
                <xsd:element ref="ns2:je38d6a6b76c4a24843bec5179df8dbe" minOccurs="0"/>
                <xsd:element ref="ns2:j0be05872c2d4232bfb1a6c120cbdd2c" minOccurs="0"/>
                <xsd:element ref="ns2:bcefd7c481cb48f4861306052502dba8" minOccurs="0"/>
                <xsd:element ref="ns2:jd32bd60a3ed49c984e203f2c1797fd7" minOccurs="0"/>
                <xsd:element ref="ns2:l284e851add84855ab4a13e805c1c02b" minOccurs="0"/>
                <xsd:element ref="ns2:j875f3fda00345e6808e9e260f685289" minOccurs="0"/>
                <xsd:element ref="ns2:KelaPaivamaara" minOccurs="0"/>
                <xsd:element ref="ns2:Vanhentunu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d5f0a3-ab75-4f37-b21c-c5486e890318" elementFormDefault="qualified">
    <xsd:import namespace="http://schemas.microsoft.com/office/2006/documentManagement/types"/>
    <xsd:import namespace="http://schemas.microsoft.com/office/infopath/2007/PartnerControls"/>
    <xsd:element name="KelaKuvaus" ma:index="8" nillable="true" ma:displayName="Kela kuvaus" ma:internalName="KelaKuvaus" ma:readOnly="false">
      <xsd:simpleType>
        <xsd:restriction base="dms:Note">
          <xsd:maxLength value="255"/>
        </xsd:restriction>
      </xsd:simpleType>
    </xsd:element>
    <xsd:element name="f721df5e45f944579809e2a3903aa817" ma:index="9" nillable="true" ma:taxonomy="true" ma:internalName="f721df5e45f944579809e2a3903aa817" ma:taxonomyFieldName="KelaAsiasanat" ma:displayName="Asiasanat" ma:default="" ma:fieldId="{f721df5e-45f9-4457-9809-e2a3903aa817}" ma:taxonomyMulti="true" ma:sspId="4c5c86b2-34ba-4440-84a3-2847672c608a" ma:termSetId="5542d321-0a2b-42bf-8a33-8ddb6f1f1d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46527a0e-adeb-4012-966d-02cb47963798}" ma:internalName="TaxCatchAll" ma:showField="CatchAllData" ma:web="829e609d-5e0e-4a5e-b53b-6f41686135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46527a0e-adeb-4012-966d-02cb47963798}" ma:internalName="TaxCatchAllLabel" ma:readOnly="true" ma:showField="CatchAllDataLabel" ma:web="829e609d-5e0e-4a5e-b53b-6f41686135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3" nillable="true" ma:taxonomy="true" ma:internalName="TaxKeywordTaxHTField" ma:taxonomyFieldName="TaxKeyword" ma:displayName="Vapaat asiasanat" ma:readOnly="false" ma:fieldId="{23f27201-bee3-471e-b2e7-b64fd8b7ca38}" ma:taxonomyMulti="true" ma:sspId="4c5c86b2-34ba-4440-84a3-2847672c608a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e53f7fded1c34b15bbf16fc4b4798b6a" ma:index="15" ma:taxonomy="true" ma:internalName="e53f7fded1c34b15bbf16fc4b4798b6a" ma:taxonomyFieldName="KelaNostaIntranettiin" ma:displayName="Nosta intranettiin" ma:readOnly="false" ma:default="-1;#Ei|4da38706-6322-4438-8e0a-a80ce46c1d74" ma:fieldId="{e53f7fde-d1c3-4b15-bbf1-6fc4b4798b6a}" ma:sspId="4c5c86b2-34ba-4440-84a3-2847672c608a" ma:termSetId="10bf8a1a-1f69-4a5f-ab60-3581b73e122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fc18b29aed44339bbdc39df31ab0fbf" ma:index="17" nillable="true" ma:taxonomy="true" ma:internalName="hfc18b29aed44339bbdc39df31ab0fbf" ma:taxonomyFieldName="KelaSinettiLuokka" ma:displayName="Sinetti-luokka" ma:readOnly="false" ma:fieldId="{1fc18b29-aed4-4339-bbdc-39df31ab0fbf}" ma:sspId="4c5c86b2-34ba-4440-84a3-2847672c608a" ma:termSetId="0aa28ecf-894e-4be0-b074-023a8e2c2ec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e38d6a6b76c4a24843bec5179df8dbe" ma:index="19" nillable="true" ma:taxonomy="true" ma:internalName="je38d6a6b76c4a24843bec5179df8dbe" ma:taxonomyFieldName="KelaOrganisaatio" ma:displayName="Organisaatio" ma:readOnly="false" ma:fieldId="{3e38d6a6-b76c-4a24-843b-ec5179df8dbe}" ma:sspId="4c5c86b2-34ba-4440-84a3-2847672c608a" ma:termSetId="02def8b6-f7d2-45ba-b520-fd72e17a132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be05872c2d4232bfb1a6c120cbdd2c" ma:index="21" nillable="true" ma:taxonomy="true" ma:internalName="j0be05872c2d4232bfb1a6c120cbdd2c" ma:taxonomyFieldName="KelaProjekti" ma:displayName="Projekti" ma:readOnly="false" ma:fieldId="{30be0587-2c2d-4232-bfb1-a6c120cbdd2c}" ma:sspId="4c5c86b2-34ba-4440-84a3-2847672c608a" ma:termSetId="323e2c25-3e48-47d5-ac8e-2d902997cd9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cefd7c481cb48f4861306052502dba8" ma:index="23" nillable="true" ma:taxonomy="true" ma:internalName="bcefd7c481cb48f4861306052502dba8" ma:taxonomyFieldName="KelaTyoryhma" ma:displayName="Työryhmä" ma:readOnly="false" ma:default="-1;#Kanta-palvelujen yksikön yhteiset asiat|17b61936-9101-4559-957e-55ec9186aa82" ma:fieldId="{bcefd7c4-81cb-48f4-8613-06052502dba8}" ma:sspId="4c5c86b2-34ba-4440-84a3-2847672c608a" ma:termSetId="4b9da738-be0d-4d6b-8d76-c446442f189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d32bd60a3ed49c984e203f2c1797fd7" ma:index="25" nillable="true" ma:taxonomy="true" ma:internalName="jd32bd60a3ed49c984e203f2c1797fd7" ma:taxonomyFieldName="KelaNavigaatiotermi" ma:displayName="Navigaatiotermi" ma:readOnly="false" ma:default="-1;#Kanta-palvelujen yksikön yhteiset asiat|dff2eeff-aef3-4237-b7b1-31bf40ec66b2" ma:fieldId="{3d32bd60-a3ed-49c9-84e2-03f2c1797fd7}" ma:sspId="4c5c86b2-34ba-4440-84a3-2847672c608a" ma:termSetId="3eb46731-101f-4040-8309-e1417920974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284e851add84855ab4a13e805c1c02b" ma:index="27" nillable="true" ma:taxonomy="true" ma:internalName="l284e851add84855ab4a13e805c1c02b" ma:taxonomyFieldName="KelaDokumenttiluokka" ma:displayName="Dokumenttiluokka" ma:readOnly="false" ma:fieldId="{5284e851-add8-4855-ab4a-13e805c1c02b}" ma:sspId="4c5c86b2-34ba-4440-84a3-2847672c608a" ma:termSetId="bf7000c1-2b82-4fd1-b8de-c823b525e77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j875f3fda00345e6808e9e260f685289" ma:index="29" nillable="true" ma:taxonomy="true" ma:internalName="j875f3fda00345e6808e9e260f685289" ma:taxonomyFieldName="KelaOmaLuokitus" ma:displayName="Oma luokitus" ma:fieldId="{3875f3fd-a003-45e6-808e-9e260f685289}" ma:sspId="4c5c86b2-34ba-4440-84a3-2847672c608a" ma:termSetId="930d984f-39c3-4786-932e-ca5c017307d6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KelaPaivamaara" ma:index="31" nillable="true" ma:displayName="Päivämäärä" ma:description="" ma:format="DateOnly" ma:internalName="KelaPaivamaara" ma:readOnly="false">
      <xsd:simpleType>
        <xsd:restriction base="dms:DateTime"/>
      </xsd:simpleType>
    </xsd:element>
    <xsd:element name="Vanhentunut" ma:index="32" nillable="true" ma:displayName="Vanhentunut" ma:default="0" ma:description="Kertoo onko dokumentti käytössä vai vanhentunut" ma:internalName="Vanhentunut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284e851add84855ab4a13e805c1c02b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Mallipohjat</TermName>
          <TermId xmlns="http://schemas.microsoft.com/office/infopath/2007/PartnerControls">7e367dfe-aef4-4ebb-84df-ed8f43edea4a</TermId>
        </TermInfo>
      </Terms>
    </l284e851add84855ab4a13e805c1c02b>
    <je38d6a6b76c4a24843bec5179df8dbe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Kanta-palvelujen yksikkö</TermName>
          <TermId xmlns="http://schemas.microsoft.com/office/infopath/2007/PartnerControls">00000000-0000-0000-0000-000051038554</TermId>
        </TermInfo>
      </Terms>
    </je38d6a6b76c4a24843bec5179df8dbe>
    <KelaPaivamaara xmlns="28d5f0a3-ab75-4f37-b21c-c5486e890318">2018-06-12T21:00:00+00:00</KelaPaivamaara>
    <hfc18b29aed44339bbdc39df31ab0fbf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Esitysmateriaali</TermName>
          <TermId xmlns="http://schemas.microsoft.com/office/infopath/2007/PartnerControls">bc3562a6-54fc-4b8f-8225-109eda430952</TermId>
        </TermInfo>
      </Terms>
    </hfc18b29aed44339bbdc39df31ab0fbf>
    <KelaKuvaus xmlns="28d5f0a3-ab75-4f37-b21c-c5486e890318">Käytä sopimusmallit, määrittelyt, projektisuunnitelmat. Sis. mm. etusivun, muutoshistorian, sisällysluettelon. 
Noudata huolella tyylejä taulukoissa, grafiikassa ja otsikoissa. 
Muista täyttää alatunniste ja poistaa tarpeettomat.</KelaKuvaus>
    <e53f7fded1c34b15bbf16fc4b4798b6a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Ei</TermName>
          <TermId xmlns="http://schemas.microsoft.com/office/infopath/2007/PartnerControls">4da38706-6322-4438-8e0a-a80ce46c1d74</TermId>
        </TermInfo>
      </Terms>
    </e53f7fded1c34b15bbf16fc4b4798b6a>
    <j0be05872c2d4232bfb1a6c120cbdd2c xmlns="28d5f0a3-ab75-4f37-b21c-c5486e890318">
      <Terms xmlns="http://schemas.microsoft.com/office/infopath/2007/PartnerControls"/>
    </j0be05872c2d4232bfb1a6c120cbdd2c>
    <Vanhentunut xmlns="28d5f0a3-ab75-4f37-b21c-c5486e890318">false</Vanhentunut>
    <f721df5e45f944579809e2a3903aa817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Kanta</TermName>
          <TermId xmlns="http://schemas.microsoft.com/office/infopath/2007/PartnerControls">6415e8ca-77a5-4574-80c6-2b37449729b9</TermId>
        </TermInfo>
        <TermInfo xmlns="http://schemas.microsoft.com/office/infopath/2007/PartnerControls">
          <TermName xmlns="http://schemas.microsoft.com/office/infopath/2007/PartnerControls">asiakirjamallit</TermName>
          <TermId xmlns="http://schemas.microsoft.com/office/infopath/2007/PartnerControls">fd7ebe8d-b60e-489a-8151-331b21aa3d09</TermId>
        </TermInfo>
      </Terms>
    </f721df5e45f944579809e2a3903aa817>
    <TaxKeywordTaxHTField xmlns="28d5f0a3-ab75-4f37-b21c-c5486e890318">
      <Terms xmlns="http://schemas.microsoft.com/office/infopath/2007/PartnerControls"/>
    </TaxKeywordTaxHTField>
    <jd32bd60a3ed49c984e203f2c1797fd7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Kanta-palvelujen yksikkö</TermName>
          <TermId xmlns="http://schemas.microsoft.com/office/infopath/2007/PartnerControls">346bee8b-290a-4f5d-9d0c-bb49c33ef294</TermId>
        </TermInfo>
      </Terms>
    </jd32bd60a3ed49c984e203f2c1797fd7>
    <bcefd7c481cb48f4861306052502dba8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Kanta-palvelujen yksikön yhteiset asiat</TermName>
          <TermId xmlns="http://schemas.microsoft.com/office/infopath/2007/PartnerControls">17b61936-9101-4559-957e-55ec9186aa82</TermId>
        </TermInfo>
      </Terms>
    </bcefd7c481cb48f4861306052502dba8>
    <j875f3fda00345e6808e9e260f685289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Mallipohjat</TermName>
          <TermId xmlns="http://schemas.microsoft.com/office/infopath/2007/PartnerControls">f668c7ab-07d0-4e1e-b8f4-d562c8d530a3</TermId>
        </TermInfo>
      </Terms>
    </j875f3fda00345e6808e9e260f685289>
    <TaxCatchAll xmlns="28d5f0a3-ab75-4f37-b21c-c5486e890318">
      <Value>16</Value>
      <Value>15</Value>
      <Value>10</Value>
      <Value>22</Value>
      <Value>4</Value>
      <Value>3</Value>
      <Value>2</Value>
      <Value>18</Value>
      <Value>17</Value>
    </TaxCatchAll>
  </documentManagement>
</p:properties>
</file>

<file path=customXml/item5.xml><?xml version="1.0" encoding="utf-8"?>
<?mso-contentType ?>
<SharedContentType xmlns="Microsoft.SharePoint.Taxonomy.ContentTypeSync" SourceId="4c5c86b2-34ba-4440-84a3-2847672c608a" ContentTypeId="0x010100B5B0C7C8E89E4B24A1DD48391A5B64DF00104209A661E54CD587BC7C170A805A75002DF000B45F04491AAD572C387F6B60E0" PreviousValue="false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68ECE7A-A632-465D-ADA3-E769E240D0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d5f0a3-ab75-4f37-b21c-c5486e8903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40A24D-A6FD-49C0-851B-AA4FFF43CC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5F6EDF2-B41A-4460-96B5-F3A2BB043573}">
  <ds:schemaRefs>
    <ds:schemaRef ds:uri="http://schemas.microsoft.com/office/2006/metadata/properties"/>
    <ds:schemaRef ds:uri="http://schemas.microsoft.com/office/infopath/2007/PartnerControls"/>
    <ds:schemaRef ds:uri="28d5f0a3-ab75-4f37-b21c-c5486e890318"/>
  </ds:schemaRefs>
</ds:datastoreItem>
</file>

<file path=customXml/itemProps5.xml><?xml version="1.0" encoding="utf-8"?>
<ds:datastoreItem xmlns:ds="http://schemas.openxmlformats.org/officeDocument/2006/customXml" ds:itemID="{58303DFB-B60B-480B-894C-0650E32DBA48}">
  <ds:schemaRefs>
    <ds:schemaRef ds:uri="Microsoft.SharePoint.Taxonomy.ContentTypeSync"/>
  </ds:schemaRefs>
</ds:datastoreItem>
</file>

<file path=customXml/itemProps6.xml><?xml version="1.0" encoding="utf-8"?>
<ds:datastoreItem xmlns:ds="http://schemas.openxmlformats.org/officeDocument/2006/customXml" ds:itemID="{390AC869-95B5-42E9-919B-446642DAA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Pitkä asiakirjapohja.dotx</Template>
  <TotalTime>232</TotalTime>
  <Pages>22</Pages>
  <Words>5788</Words>
  <Characters>46884</Characters>
  <Application>Microsoft Office Word</Application>
  <DocSecurity>0</DocSecurity>
  <Lines>390</Lines>
  <Paragraphs>105</Paragraphs>
  <ScaleCrop>false</ScaleCrop>
  <HeadingPairs>
    <vt:vector size="4" baseType="variant"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Rajat ylittävän reseptin Medical records -sanomat</vt:lpstr>
      <vt:lpstr/>
    </vt:vector>
  </TitlesOfParts>
  <Company>Kansallinen Terveysarkisto (Kanta)</Company>
  <LinksUpToDate>false</LinksUpToDate>
  <CharactersWithSpaces>52567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Rajat ylittävän reseptin Medical records -sanomat</dc:title>
  <dc:subject>Rajat ylittävän reseptin Medical records -sanomat</dc:subject>
  <dc:creator>Sinkkonen Anne</dc:creator>
  <cp:keywords/>
  <cp:lastModifiedBy>Sinkkonen Anne</cp:lastModifiedBy>
  <cp:revision>52</cp:revision>
  <dcterms:created xsi:type="dcterms:W3CDTF">2019-10-01T10:01:00Z</dcterms:created>
  <dcterms:modified xsi:type="dcterms:W3CDTF">2019-11-21T10:57:00Z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0x010100B5B0C7C8E89E4B24A1DD48391A5B64DF00104209A661E54CD587BC7C170A805A75002DF000B45F04491AAD572C387F6B60E00094B01DCC9B8B5D418DFAF8705F310EA9</vt:lpwstr>
  </property>
  <property fmtid="{D5CDD505-2E9C-101B-9397-08002B2CF9AE}" pid="3" name="TaxKeyword">
    <vt:lpwstr/>
  </property>
  <property fmtid="{D5CDD505-2E9C-101B-9397-08002B2CF9AE}" pid="4" name="KelaOmaLuokitus">
    <vt:lpwstr>22;#Mallipohjat|f668c7ab-07d0-4e1e-b8f4-d562c8d530a3</vt:lpwstr>
  </property>
  <property fmtid="{D5CDD505-2E9C-101B-9397-08002B2CF9AE}" pid="5" name="KelaNavigaatiotermi">
    <vt:lpwstr>16;#Kanta-palvelujen yksikkö|346bee8b-290a-4f5d-9d0c-bb49c33ef294</vt:lpwstr>
  </property>
  <property fmtid="{D5CDD505-2E9C-101B-9397-08002B2CF9AE}" pid="6" name="KelaProjekti">
    <vt:lpwstr/>
  </property>
  <property fmtid="{D5CDD505-2E9C-101B-9397-08002B2CF9AE}" pid="7" name="KelaAsiasanat">
    <vt:lpwstr>3;#Kanta|6415e8ca-77a5-4574-80c6-2b37449729b9;#17;#asiakirjamallit|fd7ebe8d-b60e-489a-8151-331b21aa3d09</vt:lpwstr>
  </property>
  <property fmtid="{D5CDD505-2E9C-101B-9397-08002B2CF9AE}" pid="8" name="KelaNostaIntranettiin">
    <vt:lpwstr>10;#Ei|4da38706-6322-4438-8e0a-a80ce46c1d74</vt:lpwstr>
  </property>
  <property fmtid="{D5CDD505-2E9C-101B-9397-08002B2CF9AE}" pid="9" name="KelaOrganisaatio">
    <vt:lpwstr>2;#Kanta-palvelujen yksikkö|00000000-0000-0000-0000-000051038554</vt:lpwstr>
  </property>
  <property fmtid="{D5CDD505-2E9C-101B-9397-08002B2CF9AE}" pid="10" name="KelaTyoryhma">
    <vt:lpwstr>4;#Kanta-palvelujen yksikön yhteiset asiat|17b61936-9101-4559-957e-55ec9186aa82</vt:lpwstr>
  </property>
  <property fmtid="{D5CDD505-2E9C-101B-9397-08002B2CF9AE}" pid="11" name="KelaSinettiLuokka">
    <vt:lpwstr>18;#Esitysmateriaali|bc3562a6-54fc-4b8f-8225-109eda430952</vt:lpwstr>
  </property>
  <property fmtid="{D5CDD505-2E9C-101B-9397-08002B2CF9AE}" pid="12" name="KelaDokumenttiluokka">
    <vt:lpwstr>15;#Mallipohjat|7e367dfe-aef4-4ebb-84df-ed8f43edea4a</vt:lpwstr>
  </property>
</Properties>
</file>